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D6CE9" w14:textId="77777777" w:rsidR="008E0D81" w:rsidRDefault="00080390" w:rsidP="003E7C1B">
      <w:pPr>
        <w:pStyle w:val="a8"/>
        <w:pBdr>
          <w:bottom w:val="single" w:sz="4" w:space="1" w:color="auto"/>
        </w:pBdr>
        <w:tabs>
          <w:tab w:val="left" w:pos="375"/>
          <w:tab w:val="center" w:pos="4960"/>
        </w:tabs>
        <w:jc w:val="center"/>
        <w:rPr>
          <w:noProof/>
          <w:snapToGrid/>
          <w:sz w:val="20"/>
          <w:lang w:val="bg-BG" w:eastAsia="bg-BG"/>
        </w:rPr>
      </w:pPr>
      <w:r>
        <w:rPr>
          <w:noProof/>
          <w:lang w:val="bg-BG" w:eastAsia="bg-BG"/>
        </w:rPr>
        <w:drawing>
          <wp:anchor distT="0" distB="0" distL="114300" distR="114300" simplePos="0" relativeHeight="251657216" behindDoc="0" locked="0" layoutInCell="1" allowOverlap="1" wp14:anchorId="180010A0" wp14:editId="558A813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anchor>
        </w:drawing>
      </w:r>
      <w:r>
        <w:rPr>
          <w:noProof/>
          <w:lang w:val="bg-BG" w:eastAsia="bg-BG"/>
        </w:rPr>
        <w:drawing>
          <wp:anchor distT="0" distB="0" distL="114300" distR="114300" simplePos="0" relativeHeight="251658240" behindDoc="0" locked="0" layoutInCell="1" allowOverlap="1" wp14:anchorId="3D8B4869" wp14:editId="2365B78B">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anchor>
        </w:drawing>
      </w:r>
    </w:p>
    <w:p w14:paraId="2DD7FFE3" w14:textId="77777777" w:rsidR="008E0D81" w:rsidRDefault="008E0D81" w:rsidP="003E7C1B">
      <w:pPr>
        <w:pStyle w:val="a8"/>
        <w:pBdr>
          <w:bottom w:val="single" w:sz="4" w:space="1" w:color="auto"/>
        </w:pBdr>
        <w:tabs>
          <w:tab w:val="left" w:pos="375"/>
          <w:tab w:val="center" w:pos="4960"/>
        </w:tabs>
        <w:jc w:val="center"/>
        <w:rPr>
          <w:noProof/>
          <w:snapToGrid/>
          <w:sz w:val="20"/>
          <w:lang w:val="bg-BG" w:eastAsia="bg-BG"/>
        </w:rPr>
      </w:pPr>
    </w:p>
    <w:p w14:paraId="528067C1" w14:textId="77777777" w:rsidR="008E0D81" w:rsidRDefault="008E0D81" w:rsidP="003E7C1B">
      <w:pPr>
        <w:pStyle w:val="a8"/>
        <w:pBdr>
          <w:bottom w:val="single" w:sz="4" w:space="1" w:color="auto"/>
        </w:pBdr>
        <w:tabs>
          <w:tab w:val="left" w:pos="375"/>
          <w:tab w:val="center" w:pos="4960"/>
        </w:tabs>
        <w:jc w:val="center"/>
        <w:rPr>
          <w:noProof/>
          <w:snapToGrid/>
          <w:sz w:val="20"/>
          <w:lang w:val="bg-BG" w:eastAsia="bg-BG"/>
        </w:rPr>
      </w:pPr>
    </w:p>
    <w:p w14:paraId="23192B1C" w14:textId="77777777" w:rsidR="008E0D81" w:rsidRDefault="008E0D81" w:rsidP="003E7C1B">
      <w:pPr>
        <w:pStyle w:val="a8"/>
        <w:pBdr>
          <w:bottom w:val="single" w:sz="4" w:space="1" w:color="auto"/>
        </w:pBdr>
        <w:tabs>
          <w:tab w:val="left" w:pos="375"/>
          <w:tab w:val="center" w:pos="4960"/>
        </w:tabs>
        <w:jc w:val="center"/>
        <w:rPr>
          <w:noProof/>
          <w:snapToGrid/>
          <w:sz w:val="20"/>
          <w:lang w:val="bg-BG" w:eastAsia="bg-BG"/>
        </w:rPr>
      </w:pPr>
    </w:p>
    <w:p w14:paraId="17979C67" w14:textId="77777777" w:rsidR="008E0D81" w:rsidRDefault="008E0D81" w:rsidP="008E0D81">
      <w:pPr>
        <w:pStyle w:val="a8"/>
        <w:pBdr>
          <w:bottom w:val="single" w:sz="4" w:space="1" w:color="auto"/>
        </w:pBdr>
        <w:tabs>
          <w:tab w:val="left" w:pos="375"/>
          <w:tab w:val="center" w:pos="4960"/>
        </w:tabs>
        <w:jc w:val="center"/>
        <w:rPr>
          <w:noProof/>
          <w:snapToGrid/>
          <w:lang w:val="bg-BG" w:eastAsia="bg-BG"/>
        </w:rPr>
      </w:pPr>
      <w:r>
        <w:rPr>
          <w:noProof/>
          <w:snapToGrid/>
          <w:sz w:val="20"/>
          <w:lang w:val="bg-BG" w:eastAsia="bg-BG"/>
        </w:rPr>
        <w:t xml:space="preserve">МИГ </w:t>
      </w:r>
      <w:r w:rsidR="00817487">
        <w:rPr>
          <w:noProof/>
          <w:snapToGrid/>
          <w:sz w:val="20"/>
          <w:lang w:val="bg-BG" w:eastAsia="bg-BG"/>
        </w:rPr>
        <w:t xml:space="preserve">– Община </w:t>
      </w:r>
      <w:r w:rsidR="007F7D5C">
        <w:rPr>
          <w:noProof/>
          <w:snapToGrid/>
          <w:sz w:val="20"/>
          <w:lang w:val="bg-BG" w:eastAsia="bg-BG"/>
        </w:rPr>
        <w:t>Марица</w:t>
      </w:r>
    </w:p>
    <w:p w14:paraId="2E57DCFB" w14:textId="77777777" w:rsidR="008E0D81" w:rsidRPr="005B3D2B" w:rsidRDefault="008E0D81" w:rsidP="003E7C1B">
      <w:pPr>
        <w:pStyle w:val="a8"/>
        <w:pBdr>
          <w:bottom w:val="single" w:sz="4" w:space="1" w:color="auto"/>
        </w:pBdr>
        <w:tabs>
          <w:tab w:val="left" w:pos="375"/>
          <w:tab w:val="center" w:pos="4960"/>
        </w:tabs>
        <w:jc w:val="center"/>
        <w:rPr>
          <w:lang w:val="bg-BG"/>
        </w:rPr>
      </w:pPr>
    </w:p>
    <w:p w14:paraId="7BC5608C" w14:textId="77777777" w:rsidR="00BC71FA" w:rsidRPr="007F2BC5" w:rsidRDefault="00BC71FA" w:rsidP="003E7C1B">
      <w:pPr>
        <w:pStyle w:val="a8"/>
        <w:jc w:val="center"/>
        <w:rPr>
          <w:b/>
          <w:sz w:val="22"/>
          <w:szCs w:val="22"/>
          <w:lang w:val="bg-BG"/>
        </w:rPr>
      </w:pPr>
    </w:p>
    <w:p w14:paraId="5E15D31E" w14:textId="77777777" w:rsidR="00237BF4" w:rsidRDefault="00237BF4" w:rsidP="00BC71FA">
      <w:pPr>
        <w:jc w:val="center"/>
        <w:outlineLvl w:val="0"/>
        <w:rPr>
          <w:b/>
          <w:sz w:val="28"/>
          <w:szCs w:val="28"/>
          <w:lang w:val="bg-BG"/>
        </w:rPr>
      </w:pPr>
    </w:p>
    <w:p w14:paraId="06511446" w14:textId="77777777" w:rsidR="00A020E7" w:rsidRDefault="00A020E7" w:rsidP="00653373">
      <w:pPr>
        <w:rPr>
          <w:szCs w:val="24"/>
          <w:lang w:val="bg-BG"/>
        </w:rPr>
      </w:pPr>
    </w:p>
    <w:p w14:paraId="6F8363E5" w14:textId="77777777" w:rsidR="00E11F5D" w:rsidRPr="003B5631" w:rsidRDefault="00E11F5D" w:rsidP="00A020E7">
      <w:pPr>
        <w:jc w:val="both"/>
        <w:rPr>
          <w:szCs w:val="24"/>
          <w:lang w:val="bg-BG"/>
        </w:rPr>
      </w:pPr>
    </w:p>
    <w:p w14:paraId="1E9C3750" w14:textId="0ED5D2A4" w:rsidR="005B06AE" w:rsidRPr="002D3BB6" w:rsidRDefault="00837CA7" w:rsidP="00792CC4">
      <w:pPr>
        <w:jc w:val="center"/>
        <w:outlineLvl w:val="0"/>
        <w:rPr>
          <w:b/>
          <w:szCs w:val="24"/>
          <w:lang w:val="ru-RU"/>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2D3BB6" w:rsidRPr="00FD78FC">
        <w:rPr>
          <w:b/>
          <w:sz w:val="28"/>
          <w:szCs w:val="28"/>
        </w:rPr>
        <w:t>BG</w:t>
      </w:r>
      <w:r w:rsidR="002D3BB6" w:rsidRPr="002D3BB6">
        <w:rPr>
          <w:b/>
          <w:sz w:val="28"/>
          <w:szCs w:val="28"/>
          <w:lang w:val="ru-RU"/>
        </w:rPr>
        <w:t>05</w:t>
      </w:r>
      <w:r w:rsidR="002D3BB6" w:rsidRPr="00FD78FC">
        <w:rPr>
          <w:b/>
          <w:sz w:val="28"/>
          <w:szCs w:val="28"/>
        </w:rPr>
        <w:t>M</w:t>
      </w:r>
      <w:r w:rsidR="002D3BB6" w:rsidRPr="002D3BB6">
        <w:rPr>
          <w:b/>
          <w:sz w:val="28"/>
          <w:szCs w:val="28"/>
          <w:lang w:val="ru-RU"/>
        </w:rPr>
        <w:t>9</w:t>
      </w:r>
      <w:r w:rsidR="002D3BB6" w:rsidRPr="00FD78FC">
        <w:rPr>
          <w:b/>
          <w:sz w:val="28"/>
          <w:szCs w:val="28"/>
        </w:rPr>
        <w:t>OP</w:t>
      </w:r>
      <w:r w:rsidR="002D3BB6" w:rsidRPr="002D3BB6">
        <w:rPr>
          <w:b/>
          <w:sz w:val="28"/>
          <w:szCs w:val="28"/>
          <w:lang w:val="ru-RU"/>
        </w:rPr>
        <w:t>001-</w:t>
      </w:r>
      <w:r w:rsidR="00EF5819">
        <w:rPr>
          <w:b/>
          <w:sz w:val="28"/>
          <w:szCs w:val="28"/>
          <w:lang w:val="ru-RU"/>
        </w:rPr>
        <w:t xml:space="preserve"> 1.043</w:t>
      </w:r>
      <w:r w:rsidR="002D3BB6" w:rsidRPr="002D3BB6">
        <w:rPr>
          <w:b/>
          <w:sz w:val="28"/>
          <w:szCs w:val="28"/>
          <w:lang w:val="ru-RU"/>
        </w:rPr>
        <w:t xml:space="preserve"> </w:t>
      </w:r>
      <w:r w:rsidR="002D3BB6" w:rsidRPr="002D3BB6">
        <w:rPr>
          <w:b/>
          <w:i/>
          <w:sz w:val="28"/>
          <w:szCs w:val="28"/>
          <w:lang w:val="ru-RU"/>
        </w:rPr>
        <w:t>М</w:t>
      </w:r>
      <w:r w:rsidR="00EF5819" w:rsidRPr="002D3BB6">
        <w:rPr>
          <w:b/>
          <w:i/>
          <w:sz w:val="28"/>
          <w:szCs w:val="28"/>
          <w:lang w:val="ru-RU"/>
        </w:rPr>
        <w:t>ИГ</w:t>
      </w:r>
      <w:r w:rsidR="002D3BB6" w:rsidRPr="002D3BB6">
        <w:rPr>
          <w:b/>
          <w:i/>
          <w:sz w:val="28"/>
          <w:szCs w:val="28"/>
          <w:lang w:val="ru-RU"/>
        </w:rPr>
        <w:t xml:space="preserve"> </w:t>
      </w:r>
      <w:r w:rsidR="00EF5819" w:rsidRPr="002D3BB6">
        <w:rPr>
          <w:b/>
          <w:i/>
          <w:sz w:val="28"/>
          <w:szCs w:val="28"/>
          <w:lang w:val="ru-RU"/>
        </w:rPr>
        <w:t>О</w:t>
      </w:r>
      <w:r w:rsidR="002D3BB6" w:rsidRPr="002D3BB6">
        <w:rPr>
          <w:b/>
          <w:i/>
          <w:sz w:val="28"/>
          <w:szCs w:val="28"/>
          <w:lang w:val="ru-RU"/>
        </w:rPr>
        <w:t xml:space="preserve">бщина </w:t>
      </w:r>
      <w:proofErr w:type="spellStart"/>
      <w:r w:rsidR="002D3BB6" w:rsidRPr="002D3BB6">
        <w:rPr>
          <w:b/>
          <w:i/>
          <w:sz w:val="28"/>
          <w:szCs w:val="28"/>
          <w:lang w:val="ru-RU"/>
        </w:rPr>
        <w:t>Марица</w:t>
      </w:r>
      <w:proofErr w:type="spellEnd"/>
      <w:r w:rsidR="002D3BB6" w:rsidRPr="002D3BB6">
        <w:rPr>
          <w:b/>
          <w:i/>
          <w:sz w:val="28"/>
          <w:szCs w:val="28"/>
          <w:lang w:val="ru-RU"/>
        </w:rPr>
        <w:t xml:space="preserve"> М02 „Активно </w:t>
      </w:r>
      <w:proofErr w:type="spellStart"/>
      <w:r w:rsidR="002D3BB6" w:rsidRPr="002D3BB6">
        <w:rPr>
          <w:b/>
          <w:i/>
          <w:sz w:val="28"/>
          <w:szCs w:val="28"/>
          <w:lang w:val="ru-RU"/>
        </w:rPr>
        <w:t>включване</w:t>
      </w:r>
      <w:proofErr w:type="spellEnd"/>
      <w:r w:rsidR="002D3BB6" w:rsidRPr="002D3BB6">
        <w:rPr>
          <w:b/>
          <w:i/>
          <w:sz w:val="28"/>
          <w:szCs w:val="28"/>
          <w:lang w:val="ru-RU"/>
        </w:rPr>
        <w:t xml:space="preserve"> – </w:t>
      </w:r>
      <w:proofErr w:type="spellStart"/>
      <w:r w:rsidR="002D3BB6" w:rsidRPr="002D3BB6">
        <w:rPr>
          <w:b/>
          <w:i/>
          <w:sz w:val="28"/>
          <w:szCs w:val="28"/>
          <w:lang w:val="ru-RU"/>
        </w:rPr>
        <w:t>младежи</w:t>
      </w:r>
      <w:proofErr w:type="spellEnd"/>
      <w:r w:rsidR="002D3BB6" w:rsidRPr="002D3BB6">
        <w:rPr>
          <w:b/>
          <w:i/>
          <w:sz w:val="28"/>
          <w:szCs w:val="28"/>
          <w:lang w:val="ru-RU"/>
        </w:rPr>
        <w:t>”</w:t>
      </w:r>
    </w:p>
    <w:p w14:paraId="6A02B9EC" w14:textId="77777777" w:rsidR="002E1BBF" w:rsidRDefault="002E1BBF" w:rsidP="00C337BA">
      <w:pPr>
        <w:jc w:val="both"/>
        <w:outlineLvl w:val="0"/>
        <w:rPr>
          <w:b/>
          <w:sz w:val="28"/>
          <w:szCs w:val="28"/>
          <w:lang w:val="bg-BG"/>
        </w:rPr>
      </w:pPr>
    </w:p>
    <w:p w14:paraId="05A385FA" w14:textId="77777777" w:rsidR="00371B17" w:rsidRPr="003B5631" w:rsidRDefault="00371B17" w:rsidP="00C337BA">
      <w:pPr>
        <w:jc w:val="both"/>
        <w:outlineLvl w:val="0"/>
        <w:rPr>
          <w:b/>
          <w:sz w:val="28"/>
          <w:szCs w:val="28"/>
          <w:lang w:val="bg-BG"/>
        </w:rPr>
      </w:pPr>
    </w:p>
    <w:p w14:paraId="6D57893B"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52388C3A"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5E686735" w14:textId="77777777" w:rsidR="0037042F" w:rsidRPr="0063737F" w:rsidRDefault="00FF6DE7" w:rsidP="00DE6F86">
      <w:pPr>
        <w:spacing w:after="120"/>
        <w:ind w:left="510"/>
        <w:jc w:val="both"/>
        <w:outlineLvl w:val="0"/>
        <w:rPr>
          <w:szCs w:val="24"/>
          <w:lang w:val="bg-BG"/>
        </w:rPr>
      </w:pPr>
      <w:r w:rsidRPr="002D3BB6">
        <w:rPr>
          <w:szCs w:val="24"/>
          <w:lang w:val="ru-RU"/>
        </w:rPr>
        <w:t xml:space="preserve">1. </w:t>
      </w:r>
      <w:proofErr w:type="gramStart"/>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roofErr w:type="gramEnd"/>
    </w:p>
    <w:p w14:paraId="664C49CC" w14:textId="77777777" w:rsidR="0037042F" w:rsidRPr="0063737F" w:rsidRDefault="00FF6DE7" w:rsidP="00DE6F86">
      <w:pPr>
        <w:spacing w:after="120"/>
        <w:ind w:left="510"/>
        <w:jc w:val="both"/>
        <w:outlineLvl w:val="0"/>
        <w:rPr>
          <w:szCs w:val="24"/>
          <w:lang w:val="bg-BG"/>
        </w:rPr>
      </w:pPr>
      <w:r w:rsidRPr="002D3BB6">
        <w:rPr>
          <w:szCs w:val="24"/>
          <w:lang w:val="ru-RU"/>
        </w:rPr>
        <w:t>2.</w:t>
      </w:r>
      <w:r w:rsidRPr="002D3BB6">
        <w:rPr>
          <w:b/>
          <w:szCs w:val="24"/>
          <w:lang w:val="ru-RU"/>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17B80661" w14:textId="77777777" w:rsidR="0037042F" w:rsidRPr="0063737F" w:rsidRDefault="00FF6DE7" w:rsidP="00DE6F86">
      <w:pPr>
        <w:spacing w:after="120"/>
        <w:ind w:left="510"/>
        <w:jc w:val="both"/>
        <w:outlineLvl w:val="0"/>
        <w:rPr>
          <w:szCs w:val="24"/>
          <w:lang w:val="bg-BG"/>
        </w:rPr>
      </w:pPr>
      <w:r w:rsidRPr="002D3BB6">
        <w:rPr>
          <w:szCs w:val="24"/>
          <w:lang w:val="ru-RU"/>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proofErr w:type="spellStart"/>
      <w:r w:rsidRPr="002D3BB6">
        <w:rPr>
          <w:szCs w:val="24"/>
          <w:lang w:val="ru-RU"/>
        </w:rPr>
        <w:t>яснота</w:t>
      </w:r>
      <w:proofErr w:type="spellEnd"/>
      <w:r w:rsidRPr="002D3BB6">
        <w:rPr>
          <w:szCs w:val="24"/>
          <w:lang w:val="ru-RU"/>
        </w:rPr>
        <w:t xml:space="preserve"> на </w:t>
      </w:r>
      <w:proofErr w:type="spellStart"/>
      <w:r w:rsidRPr="002D3BB6">
        <w:rPr>
          <w:szCs w:val="24"/>
          <w:lang w:val="ru-RU"/>
        </w:rPr>
        <w:t>изпълнение</w:t>
      </w:r>
      <w:proofErr w:type="spellEnd"/>
      <w:r w:rsidRPr="002D3BB6">
        <w:rPr>
          <w:szCs w:val="24"/>
          <w:lang w:val="ru-RU"/>
        </w:rPr>
        <w:t xml:space="preserve"> на </w:t>
      </w:r>
      <w:proofErr w:type="spellStart"/>
      <w:r w:rsidRPr="002D3BB6">
        <w:rPr>
          <w:szCs w:val="24"/>
          <w:lang w:val="ru-RU"/>
        </w:rPr>
        <w:t>дейностите</w:t>
      </w:r>
      <w:proofErr w:type="spellEnd"/>
      <w:r w:rsidR="00BD48DC" w:rsidRPr="0063737F">
        <w:rPr>
          <w:szCs w:val="24"/>
          <w:lang w:val="bg-BG"/>
        </w:rPr>
        <w:t>;</w:t>
      </w:r>
    </w:p>
    <w:p w14:paraId="09D986F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2D3BB6">
        <w:rPr>
          <w:szCs w:val="24"/>
          <w:lang w:val="ru-RU"/>
        </w:rPr>
        <w:t xml:space="preserve">Бюджет и </w:t>
      </w:r>
      <w:proofErr w:type="spellStart"/>
      <w:r w:rsidRPr="002D3BB6">
        <w:rPr>
          <w:szCs w:val="24"/>
          <w:lang w:val="ru-RU"/>
        </w:rPr>
        <w:t>ефективност</w:t>
      </w:r>
      <w:proofErr w:type="spellEnd"/>
      <w:r w:rsidRPr="002D3BB6">
        <w:rPr>
          <w:szCs w:val="24"/>
          <w:lang w:val="ru-RU"/>
        </w:rPr>
        <w:t xml:space="preserve"> на </w:t>
      </w:r>
      <w:proofErr w:type="spellStart"/>
      <w:r w:rsidRPr="002D3BB6">
        <w:rPr>
          <w:szCs w:val="24"/>
          <w:lang w:val="ru-RU"/>
        </w:rPr>
        <w:t>разходите</w:t>
      </w:r>
      <w:proofErr w:type="spellEnd"/>
      <w:r w:rsidRPr="002D3BB6">
        <w:rPr>
          <w:szCs w:val="24"/>
          <w:lang w:val="ru-RU"/>
        </w:rPr>
        <w:t xml:space="preserve"> - </w:t>
      </w:r>
      <w:proofErr w:type="spellStart"/>
      <w:r w:rsidRPr="002D3BB6">
        <w:rPr>
          <w:szCs w:val="24"/>
          <w:lang w:val="ru-RU"/>
        </w:rPr>
        <w:t>Ефективност</w:t>
      </w:r>
      <w:proofErr w:type="spellEnd"/>
      <w:r w:rsidRPr="002D3BB6">
        <w:rPr>
          <w:szCs w:val="24"/>
          <w:lang w:val="ru-RU"/>
        </w:rPr>
        <w:t xml:space="preserve">, </w:t>
      </w:r>
      <w:proofErr w:type="spellStart"/>
      <w:r w:rsidRPr="002D3BB6">
        <w:rPr>
          <w:szCs w:val="24"/>
          <w:lang w:val="ru-RU"/>
        </w:rPr>
        <w:t>ефикасност</w:t>
      </w:r>
      <w:proofErr w:type="spellEnd"/>
      <w:r w:rsidRPr="002D3BB6">
        <w:rPr>
          <w:szCs w:val="24"/>
          <w:lang w:val="ru-RU"/>
        </w:rPr>
        <w:t xml:space="preserve"> и </w:t>
      </w:r>
      <w:proofErr w:type="spellStart"/>
      <w:r w:rsidRPr="002D3BB6">
        <w:rPr>
          <w:szCs w:val="24"/>
          <w:lang w:val="ru-RU"/>
        </w:rPr>
        <w:t>икономичност</w:t>
      </w:r>
      <w:proofErr w:type="spellEnd"/>
      <w:r w:rsidRPr="002D3BB6">
        <w:rPr>
          <w:szCs w:val="24"/>
          <w:lang w:val="ru-RU"/>
        </w:rPr>
        <w:t xml:space="preserve"> на </w:t>
      </w:r>
      <w:proofErr w:type="spellStart"/>
      <w:r w:rsidRPr="002D3BB6">
        <w:rPr>
          <w:szCs w:val="24"/>
          <w:lang w:val="ru-RU"/>
        </w:rPr>
        <w:t>разходите</w:t>
      </w:r>
      <w:proofErr w:type="spellEnd"/>
      <w:r w:rsidRPr="002D3BB6">
        <w:rPr>
          <w:szCs w:val="24"/>
          <w:lang w:val="ru-RU"/>
        </w:rPr>
        <w:t xml:space="preserve"> и </w:t>
      </w:r>
      <w:proofErr w:type="spellStart"/>
      <w:r w:rsidRPr="002D3BB6">
        <w:rPr>
          <w:szCs w:val="24"/>
          <w:lang w:val="ru-RU"/>
        </w:rPr>
        <w:t>структурираност</w:t>
      </w:r>
      <w:proofErr w:type="spellEnd"/>
      <w:r w:rsidRPr="002D3BB6">
        <w:rPr>
          <w:szCs w:val="24"/>
          <w:lang w:val="ru-RU"/>
        </w:rPr>
        <w:t xml:space="preserve"> </w:t>
      </w:r>
      <w:proofErr w:type="gramStart"/>
      <w:r w:rsidRPr="002D3BB6">
        <w:rPr>
          <w:szCs w:val="24"/>
          <w:lang w:val="ru-RU"/>
        </w:rPr>
        <w:t>на</w:t>
      </w:r>
      <w:proofErr w:type="gramEnd"/>
      <w:r w:rsidRPr="002D3BB6">
        <w:rPr>
          <w:szCs w:val="24"/>
          <w:lang w:val="ru-RU"/>
        </w:rPr>
        <w:t xml:space="preserve"> бюджета</w:t>
      </w:r>
      <w:r w:rsidRPr="0063737F">
        <w:rPr>
          <w:szCs w:val="24"/>
          <w:lang w:val="bg-BG"/>
        </w:rPr>
        <w:t>;</w:t>
      </w:r>
    </w:p>
    <w:p w14:paraId="791B6F65" w14:textId="77777777" w:rsidR="00BD48DC" w:rsidRPr="002D3BB6" w:rsidRDefault="00FF6DE7" w:rsidP="00DE6F86">
      <w:pPr>
        <w:spacing w:after="120"/>
        <w:ind w:left="510"/>
        <w:jc w:val="both"/>
        <w:outlineLvl w:val="0"/>
        <w:rPr>
          <w:szCs w:val="24"/>
          <w:lang w:val="ru-RU"/>
        </w:rPr>
      </w:pPr>
      <w:r w:rsidRPr="002D3BB6">
        <w:rPr>
          <w:szCs w:val="24"/>
          <w:lang w:val="ru-RU"/>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w:t>
      </w:r>
      <w:r w:rsidR="002D3BB6" w:rsidRPr="002D3BB6">
        <w:rPr>
          <w:szCs w:val="24"/>
          <w:lang w:val="ru-RU"/>
        </w:rPr>
        <w:t xml:space="preserve"> </w:t>
      </w:r>
      <w:r w:rsidR="002D3BB6">
        <w:rPr>
          <w:szCs w:val="24"/>
          <w:lang w:val="bg-BG"/>
        </w:rPr>
        <w:t>Марица</w:t>
      </w:r>
      <w:r w:rsidR="000C67F0" w:rsidRPr="000C67F0">
        <w:rPr>
          <w:szCs w:val="24"/>
          <w:lang w:val="bg-BG"/>
        </w:rPr>
        <w:t xml:space="preserve"> допълнителни критерии</w:t>
      </w:r>
      <w:r w:rsidR="000C67F0">
        <w:rPr>
          <w:szCs w:val="24"/>
          <w:lang w:val="bg-BG"/>
        </w:rPr>
        <w:t>, съгласно одобрената стратегия за местно развитие.</w:t>
      </w:r>
    </w:p>
    <w:p w14:paraId="2C8D6257" w14:textId="77777777" w:rsidR="002D3BB6" w:rsidRPr="00C74BD6" w:rsidRDefault="002D3BB6" w:rsidP="002D3BB6">
      <w:pPr>
        <w:spacing w:after="120"/>
        <w:jc w:val="both"/>
        <w:outlineLvl w:val="0"/>
        <w:rPr>
          <w:color w:val="FF0000"/>
          <w:szCs w:val="24"/>
          <w:lang w:val="ru-RU"/>
        </w:rPr>
      </w:pPr>
    </w:p>
    <w:p w14:paraId="470265C4" w14:textId="72AC405A" w:rsidR="002D3BB6" w:rsidRPr="0028687C" w:rsidRDefault="002D3BB6" w:rsidP="002D3BB6">
      <w:pPr>
        <w:autoSpaceDE w:val="0"/>
        <w:autoSpaceDN w:val="0"/>
        <w:adjustRightInd w:val="0"/>
        <w:spacing w:after="240"/>
        <w:jc w:val="both"/>
        <w:rPr>
          <w:lang w:val="ru-RU"/>
        </w:rPr>
      </w:pPr>
      <w:r w:rsidRPr="0028687C">
        <w:rPr>
          <w:b/>
          <w:bCs/>
          <w:i/>
          <w:iCs/>
          <w:snapToGrid/>
          <w:szCs w:val="24"/>
          <w:lang w:val="bg-BG" w:eastAsia="bg-BG"/>
        </w:rPr>
        <w:t xml:space="preserve">Ако общият брой получени точки за раздел </w:t>
      </w:r>
      <w:r w:rsidRPr="0028687C">
        <w:rPr>
          <w:b/>
          <w:bCs/>
          <w:iCs/>
          <w:snapToGrid/>
          <w:szCs w:val="24"/>
          <w:lang w:val="bg-BG" w:eastAsia="bg-BG"/>
        </w:rPr>
        <w:t>3</w:t>
      </w:r>
      <w:r w:rsidRPr="0028687C">
        <w:rPr>
          <w:b/>
          <w:bCs/>
          <w:i/>
          <w:iCs/>
          <w:snapToGrid/>
          <w:szCs w:val="24"/>
          <w:lang w:val="ru-RU" w:eastAsia="bg-BG"/>
        </w:rPr>
        <w:t xml:space="preserve"> </w:t>
      </w:r>
      <w:r w:rsidRPr="0028687C">
        <w:rPr>
          <w:b/>
          <w:szCs w:val="24"/>
          <w:lang w:val="bg-BG"/>
        </w:rPr>
        <w:t>Методика и организация</w:t>
      </w:r>
      <w:r w:rsidRPr="0028687C">
        <w:rPr>
          <w:b/>
          <w:bCs/>
          <w:i/>
          <w:iCs/>
          <w:snapToGrid/>
          <w:szCs w:val="24"/>
          <w:lang w:val="bg-BG" w:eastAsia="bg-BG"/>
        </w:rPr>
        <w:t xml:space="preserve"> е по-малко от 30% от максималния брой точки за съответния раздел, проектното предложение се предлага за отхвърляне.</w:t>
      </w:r>
      <w:r w:rsidRPr="0028687C">
        <w:rPr>
          <w:lang w:val="ru-RU"/>
        </w:rPr>
        <w:t xml:space="preserve"> </w:t>
      </w:r>
    </w:p>
    <w:p w14:paraId="4206F8F4" w14:textId="77777777" w:rsidR="002D3BB6" w:rsidRPr="0028687C" w:rsidRDefault="002D3BB6" w:rsidP="002D3BB6">
      <w:pPr>
        <w:spacing w:after="120"/>
        <w:jc w:val="both"/>
        <w:outlineLvl w:val="0"/>
        <w:rPr>
          <w:b/>
          <w:szCs w:val="24"/>
          <w:u w:val="single"/>
          <w:lang w:val="ru-RU"/>
        </w:rPr>
      </w:pPr>
      <w:proofErr w:type="spellStart"/>
      <w:r w:rsidRPr="0028687C">
        <w:rPr>
          <w:i/>
          <w:lang w:val="ru-RU"/>
        </w:rPr>
        <w:t>Ако</w:t>
      </w:r>
      <w:proofErr w:type="spellEnd"/>
      <w:r w:rsidRPr="0028687C">
        <w:rPr>
          <w:i/>
          <w:lang w:val="ru-RU"/>
        </w:rPr>
        <w:t xml:space="preserve"> </w:t>
      </w:r>
      <w:proofErr w:type="spellStart"/>
      <w:r w:rsidRPr="0028687C">
        <w:rPr>
          <w:i/>
          <w:lang w:val="ru-RU"/>
        </w:rPr>
        <w:t>общият</w:t>
      </w:r>
      <w:proofErr w:type="spellEnd"/>
      <w:r w:rsidRPr="0028687C">
        <w:rPr>
          <w:i/>
          <w:lang w:val="ru-RU"/>
        </w:rPr>
        <w:t xml:space="preserve"> </w:t>
      </w:r>
      <w:proofErr w:type="spellStart"/>
      <w:r w:rsidRPr="0028687C">
        <w:rPr>
          <w:i/>
          <w:lang w:val="ru-RU"/>
        </w:rPr>
        <w:t>брой</w:t>
      </w:r>
      <w:proofErr w:type="spellEnd"/>
      <w:r w:rsidRPr="0028687C">
        <w:rPr>
          <w:i/>
          <w:lang w:val="ru-RU"/>
        </w:rPr>
        <w:t xml:space="preserve"> </w:t>
      </w:r>
      <w:proofErr w:type="spellStart"/>
      <w:r w:rsidR="00371B17" w:rsidRPr="0028687C">
        <w:rPr>
          <w:i/>
          <w:lang w:val="ru-RU"/>
        </w:rPr>
        <w:t>получени</w:t>
      </w:r>
      <w:proofErr w:type="spellEnd"/>
      <w:r w:rsidR="00371B17" w:rsidRPr="0028687C">
        <w:rPr>
          <w:i/>
          <w:lang w:val="ru-RU"/>
        </w:rPr>
        <w:t xml:space="preserve"> точки </w:t>
      </w:r>
      <w:proofErr w:type="gramStart"/>
      <w:r w:rsidR="00371B17" w:rsidRPr="0028687C">
        <w:rPr>
          <w:i/>
          <w:lang w:val="ru-RU"/>
        </w:rPr>
        <w:t>за раздели</w:t>
      </w:r>
      <w:proofErr w:type="gramEnd"/>
      <w:r w:rsidR="00371B17" w:rsidRPr="0028687C">
        <w:rPr>
          <w:i/>
          <w:lang w:val="ru-RU"/>
        </w:rPr>
        <w:t xml:space="preserve"> 1, 2, </w:t>
      </w:r>
      <w:r w:rsidRPr="0028687C">
        <w:rPr>
          <w:i/>
          <w:lang w:val="ru-RU"/>
        </w:rPr>
        <w:t>4</w:t>
      </w:r>
      <w:r w:rsidR="00371B17" w:rsidRPr="0028687C">
        <w:rPr>
          <w:i/>
          <w:lang w:val="ru-RU"/>
        </w:rPr>
        <w:t xml:space="preserve"> и 5</w:t>
      </w:r>
      <w:r w:rsidRPr="0028687C">
        <w:rPr>
          <w:i/>
          <w:lang w:val="ru-RU"/>
        </w:rPr>
        <w:t xml:space="preserve">  е </w:t>
      </w:r>
      <w:proofErr w:type="spellStart"/>
      <w:r w:rsidRPr="0028687C">
        <w:rPr>
          <w:i/>
          <w:lang w:val="ru-RU"/>
        </w:rPr>
        <w:t>по-малък</w:t>
      </w:r>
      <w:proofErr w:type="spellEnd"/>
      <w:r w:rsidRPr="0028687C">
        <w:rPr>
          <w:i/>
          <w:lang w:val="ru-RU"/>
        </w:rPr>
        <w:t xml:space="preserve"> от </w:t>
      </w:r>
      <w:r w:rsidR="00165D7B" w:rsidRPr="0028687C">
        <w:rPr>
          <w:i/>
          <w:lang w:val="ru-RU"/>
        </w:rPr>
        <w:t xml:space="preserve">10% от </w:t>
      </w:r>
      <w:proofErr w:type="spellStart"/>
      <w:r w:rsidR="00165D7B" w:rsidRPr="0028687C">
        <w:rPr>
          <w:i/>
          <w:lang w:val="ru-RU"/>
        </w:rPr>
        <w:t>максималния</w:t>
      </w:r>
      <w:proofErr w:type="spellEnd"/>
      <w:r w:rsidR="00165D7B" w:rsidRPr="0028687C">
        <w:rPr>
          <w:i/>
          <w:lang w:val="ru-RU"/>
        </w:rPr>
        <w:t xml:space="preserve"> </w:t>
      </w:r>
      <w:proofErr w:type="spellStart"/>
      <w:r w:rsidR="00165D7B" w:rsidRPr="0028687C">
        <w:rPr>
          <w:i/>
          <w:lang w:val="ru-RU"/>
        </w:rPr>
        <w:t>брой</w:t>
      </w:r>
      <w:proofErr w:type="spellEnd"/>
      <w:r w:rsidR="00165D7B" w:rsidRPr="0028687C">
        <w:rPr>
          <w:i/>
          <w:lang w:val="ru-RU"/>
        </w:rPr>
        <w:t xml:space="preserve"> точки за </w:t>
      </w:r>
      <w:proofErr w:type="spellStart"/>
      <w:r w:rsidR="00165D7B" w:rsidRPr="0028687C">
        <w:rPr>
          <w:i/>
          <w:lang w:val="ru-RU"/>
        </w:rPr>
        <w:t>съответния</w:t>
      </w:r>
      <w:proofErr w:type="spellEnd"/>
      <w:r w:rsidR="00165D7B" w:rsidRPr="0028687C">
        <w:rPr>
          <w:i/>
          <w:lang w:val="ru-RU"/>
        </w:rPr>
        <w:t xml:space="preserve"> раздел, </w:t>
      </w:r>
      <w:proofErr w:type="spellStart"/>
      <w:r w:rsidR="00165D7B" w:rsidRPr="0028687C">
        <w:rPr>
          <w:i/>
          <w:lang w:val="ru-RU"/>
        </w:rPr>
        <w:t>проектното</w:t>
      </w:r>
      <w:proofErr w:type="spellEnd"/>
      <w:r w:rsidR="00165D7B" w:rsidRPr="0028687C">
        <w:rPr>
          <w:i/>
          <w:lang w:val="ru-RU"/>
        </w:rPr>
        <w:t xml:space="preserve"> предложение се </w:t>
      </w:r>
      <w:proofErr w:type="spellStart"/>
      <w:r w:rsidR="00165D7B" w:rsidRPr="0028687C">
        <w:rPr>
          <w:i/>
          <w:lang w:val="ru-RU"/>
        </w:rPr>
        <w:t>предлага</w:t>
      </w:r>
      <w:proofErr w:type="spellEnd"/>
      <w:r w:rsidR="00165D7B" w:rsidRPr="0028687C">
        <w:rPr>
          <w:i/>
          <w:lang w:val="ru-RU"/>
        </w:rPr>
        <w:t xml:space="preserve"> за </w:t>
      </w:r>
      <w:proofErr w:type="spellStart"/>
      <w:r w:rsidR="00165D7B" w:rsidRPr="0028687C">
        <w:rPr>
          <w:i/>
          <w:lang w:val="ru-RU"/>
        </w:rPr>
        <w:t>отхвърляне</w:t>
      </w:r>
      <w:proofErr w:type="spellEnd"/>
      <w:r w:rsidRPr="0028687C">
        <w:rPr>
          <w:i/>
          <w:lang w:val="ru-RU"/>
        </w:rPr>
        <w:t>.</w:t>
      </w:r>
    </w:p>
    <w:p w14:paraId="20897FEF" w14:textId="77777777" w:rsidR="00BD48DC" w:rsidRPr="0028687C" w:rsidRDefault="00BD48DC"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w:t>
      </w:r>
      <w:r w:rsidR="00AB2623" w:rsidRPr="0028687C">
        <w:rPr>
          <w:b/>
          <w:bCs/>
          <w:snapToGrid/>
          <w:szCs w:val="24"/>
          <w:lang w:val="ru-RU" w:eastAsia="bg-BG"/>
        </w:rPr>
        <w:t>50</w:t>
      </w:r>
      <w:r w:rsidRPr="0028687C">
        <w:rPr>
          <w:b/>
          <w:bCs/>
          <w:snapToGrid/>
          <w:szCs w:val="24"/>
          <w:lang w:val="bg-BG" w:eastAsia="bg-BG"/>
        </w:rPr>
        <w:t xml:space="preserve">т. </w:t>
      </w:r>
    </w:p>
    <w:p w14:paraId="55FDBEC0" w14:textId="77777777" w:rsidR="00165D7B" w:rsidRPr="0028687C" w:rsidRDefault="00165D7B"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Ако проектното предложение получи 0 точки по някой от раздели 1, 2, 3 или 4, то се предлага за отхвърляне.</w:t>
      </w:r>
    </w:p>
    <w:p w14:paraId="028BBE2B"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DE6F86">
        <w:rPr>
          <w:bCs/>
          <w:i/>
          <w:lang w:val="bg-BG" w:eastAsia="bg-BG"/>
        </w:rPr>
        <w:t>:</w:t>
      </w:r>
    </w:p>
    <w:p w14:paraId="460B391C" w14:textId="3BFEA091"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изпълнение</w:t>
      </w:r>
      <w:bookmarkStart w:id="0" w:name="_GoBack"/>
      <w:bookmarkEnd w:id="0"/>
      <w:r>
        <w:rPr>
          <w:b/>
          <w:bCs/>
          <w:lang w:val="bg-BG" w:eastAsia="bg-BG"/>
        </w:rPr>
        <w:t>;</w:t>
      </w:r>
    </w:p>
    <w:p w14:paraId="379AB793"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4581490F"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0BDCA94E" w14:textId="77777777" w:rsidR="00195392" w:rsidRDefault="00165D7B" w:rsidP="00BE022F">
      <w:pPr>
        <w:numPr>
          <w:ilvl w:val="0"/>
          <w:numId w:val="13"/>
        </w:numPr>
        <w:autoSpaceDE w:val="0"/>
        <w:autoSpaceDN w:val="0"/>
        <w:adjustRightInd w:val="0"/>
        <w:spacing w:after="240"/>
        <w:ind w:left="714" w:hanging="357"/>
        <w:jc w:val="both"/>
        <w:rPr>
          <w:b/>
          <w:bCs/>
          <w:lang w:val="bg-BG" w:eastAsia="bg-BG"/>
        </w:rPr>
      </w:pPr>
      <w:r>
        <w:rPr>
          <w:b/>
          <w:bCs/>
          <w:lang w:val="bg-BG" w:eastAsia="bg-BG"/>
        </w:rPr>
        <w:t>Ред на регистрация в ИСУН</w:t>
      </w:r>
    </w:p>
    <w:p w14:paraId="2B57DB8C" w14:textId="77777777" w:rsidR="00371B17" w:rsidRDefault="00371B17" w:rsidP="00371B17">
      <w:pPr>
        <w:autoSpaceDE w:val="0"/>
        <w:autoSpaceDN w:val="0"/>
        <w:adjustRightInd w:val="0"/>
        <w:spacing w:after="240"/>
        <w:ind w:left="714"/>
        <w:jc w:val="both"/>
        <w:rPr>
          <w:b/>
          <w:bCs/>
          <w:lang w:val="bg-BG" w:eastAsia="bg-BG"/>
        </w:rPr>
      </w:pPr>
    </w:p>
    <w:p w14:paraId="648E44E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14:paraId="40F630DA"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3FBCFA5B"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4FDD42C2"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7656F42D"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00E24B2D" w14:textId="77777777" w:rsidR="0004372F" w:rsidRDefault="00975FAF" w:rsidP="0004372F">
      <w:pPr>
        <w:jc w:val="both"/>
        <w:outlineLvl w:val="0"/>
        <w:rPr>
          <w:b/>
          <w:szCs w:val="24"/>
          <w:lang w:val="bg-BG"/>
        </w:rPr>
      </w:pPr>
      <w:del w:id="1" w:author="User" w:date="2018-01-14T17:35:00Z">
        <w:r w:rsidDel="00817487">
          <w:rPr>
            <w:b/>
            <w:szCs w:val="24"/>
            <w:lang w:val="bg-BG"/>
          </w:rPr>
          <w:br w:type="page"/>
        </w:r>
      </w:del>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046AB553"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5F79A52C" w14:textId="77777777" w:rsidTr="00DE6F86">
        <w:trPr>
          <w:gridAfter w:val="1"/>
          <w:wAfter w:w="1640" w:type="dxa"/>
        </w:trPr>
        <w:tc>
          <w:tcPr>
            <w:tcW w:w="4890" w:type="dxa"/>
            <w:tcBorders>
              <w:bottom w:val="single" w:sz="4" w:space="0" w:color="auto"/>
            </w:tcBorders>
            <w:shd w:val="clear" w:color="auto" w:fill="E0E0E0"/>
            <w:vAlign w:val="center"/>
          </w:tcPr>
          <w:p w14:paraId="0CBAD892"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713067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2FEC620D" w14:textId="77777777" w:rsidR="00913826" w:rsidRDefault="00913826" w:rsidP="005C6206">
            <w:pPr>
              <w:jc w:val="center"/>
              <w:rPr>
                <w:b/>
                <w:sz w:val="22"/>
                <w:szCs w:val="22"/>
                <w:lang w:val="bg-BG"/>
              </w:rPr>
            </w:pPr>
          </w:p>
          <w:p w14:paraId="1A7A4FC9"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61539B4C" w14:textId="77777777" w:rsidR="00913826" w:rsidRPr="003B5631" w:rsidRDefault="00913826" w:rsidP="005C6206">
            <w:pPr>
              <w:jc w:val="center"/>
              <w:rPr>
                <w:b/>
                <w:sz w:val="22"/>
                <w:szCs w:val="22"/>
                <w:lang w:val="bg-BG"/>
              </w:rPr>
            </w:pPr>
          </w:p>
        </w:tc>
      </w:tr>
      <w:tr w:rsidR="0001666E" w:rsidRPr="003B5631" w14:paraId="1547DD5B" w14:textId="77777777" w:rsidTr="00DE6F86">
        <w:trPr>
          <w:gridAfter w:val="1"/>
          <w:wAfter w:w="1640" w:type="dxa"/>
        </w:trPr>
        <w:tc>
          <w:tcPr>
            <w:tcW w:w="4890" w:type="dxa"/>
            <w:tcBorders>
              <w:bottom w:val="single" w:sz="4" w:space="0" w:color="auto"/>
            </w:tcBorders>
            <w:shd w:val="clear" w:color="auto" w:fill="A6A6A6"/>
            <w:vAlign w:val="center"/>
          </w:tcPr>
          <w:p w14:paraId="58C27EC5"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38863A16"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106F34C3"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60DFC5BC" w14:textId="77777777" w:rsidTr="00DE6F86">
        <w:trPr>
          <w:gridAfter w:val="1"/>
          <w:wAfter w:w="1640" w:type="dxa"/>
        </w:trPr>
        <w:tc>
          <w:tcPr>
            <w:tcW w:w="4890" w:type="dxa"/>
            <w:tcBorders>
              <w:bottom w:val="single" w:sz="4" w:space="0" w:color="auto"/>
            </w:tcBorders>
            <w:shd w:val="clear" w:color="auto" w:fill="D9D9D9"/>
            <w:vAlign w:val="center"/>
          </w:tcPr>
          <w:p w14:paraId="0103AE99" w14:textId="77777777" w:rsidR="00F0041C" w:rsidRDefault="002D7ABC" w:rsidP="0028687C">
            <w:pPr>
              <w:pStyle w:val="af4"/>
              <w:numPr>
                <w:ilvl w:val="1"/>
                <w:numId w:val="24"/>
              </w:numPr>
              <w:ind w:left="318" w:hanging="318"/>
              <w:jc w:val="both"/>
              <w:outlineLvl w:val="0"/>
              <w:rPr>
                <w:b/>
                <w:color w:val="000000"/>
                <w:szCs w:val="24"/>
                <w:lang w:val="bg-BG"/>
              </w:rPr>
            </w:pPr>
            <w:r w:rsidRPr="00DF33E6">
              <w:rPr>
                <w:b/>
                <w:color w:val="000000"/>
                <w:szCs w:val="24"/>
                <w:lang w:val="bg-BG"/>
              </w:rPr>
              <w:t xml:space="preserve">Опит на </w:t>
            </w:r>
            <w:hyperlink w:anchor="_1.2._Има_ли_кандидатът и/или партнь" w:history="1">
              <w:r w:rsidRPr="00DF33E6">
                <w:rPr>
                  <w:rStyle w:val="ac"/>
                  <w:b/>
                  <w:color w:val="000000"/>
                  <w:szCs w:val="24"/>
                  <w:u w:val="none"/>
                  <w:lang w:val="bg-BG"/>
                </w:rPr>
                <w:t>к</w:t>
              </w:r>
              <w:r w:rsidR="00E324A9" w:rsidRPr="00DF33E6">
                <w:rPr>
                  <w:rStyle w:val="ac"/>
                  <w:b/>
                  <w:color w:val="000000"/>
                  <w:szCs w:val="24"/>
                  <w:u w:val="none"/>
                  <w:lang w:val="bg-BG"/>
                </w:rPr>
                <w:t>андидат</w:t>
              </w:r>
              <w:r w:rsidRPr="00DF33E6">
                <w:rPr>
                  <w:rStyle w:val="ac"/>
                  <w:b/>
                  <w:color w:val="000000"/>
                  <w:szCs w:val="24"/>
                  <w:u w:val="none"/>
                  <w:lang w:val="bg-BG"/>
                </w:rPr>
                <w:t>а</w:t>
              </w:r>
              <w:r w:rsidR="00C74BD6">
                <w:rPr>
                  <w:rStyle w:val="ac"/>
                  <w:b/>
                  <w:color w:val="000000"/>
                  <w:szCs w:val="24"/>
                  <w:u w:val="none"/>
                  <w:lang w:val="bg-BG"/>
                </w:rPr>
                <w:t xml:space="preserve"> и </w:t>
              </w:r>
              <w:r w:rsidR="00C74BD6" w:rsidRPr="00C74BD6">
                <w:rPr>
                  <w:rStyle w:val="ac"/>
                  <w:b/>
                  <w:color w:val="000000"/>
                  <w:szCs w:val="24"/>
                  <w:u w:val="none"/>
                  <w:lang w:val="bg-BG"/>
                </w:rPr>
                <w:t xml:space="preserve">партньора/ партньорите </w:t>
              </w:r>
              <w:r w:rsidR="00C74BD6">
                <w:rPr>
                  <w:rStyle w:val="ac"/>
                  <w:b/>
                  <w:color w:val="000000"/>
                  <w:szCs w:val="24"/>
                  <w:u w:val="none"/>
                  <w:lang w:val="bg-BG"/>
                </w:rPr>
                <w:t>в</w:t>
              </w:r>
              <w:r w:rsidR="00E324A9" w:rsidRPr="00DF33E6">
                <w:rPr>
                  <w:b/>
                  <w:color w:val="000000"/>
                  <w:szCs w:val="24"/>
                  <w:lang w:val="bg-BG"/>
                </w:rPr>
                <w:t xml:space="preserve"> управлението на проекти и/или</w:t>
              </w:r>
              <w:r w:rsidR="00E324A9" w:rsidRPr="00DF33E6">
                <w:rPr>
                  <w:rStyle w:val="ac"/>
                  <w:b/>
                  <w:color w:val="000000"/>
                  <w:szCs w:val="24"/>
                  <w:u w:val="none"/>
                  <w:lang w:val="bg-BG"/>
                </w:rPr>
                <w:t xml:space="preserve"> опит в изпълнение на дейности, </w:t>
              </w:r>
              <w:r w:rsidR="00EB446E" w:rsidRPr="00DF33E6">
                <w:rPr>
                  <w:rStyle w:val="ac"/>
                  <w:b/>
                  <w:color w:val="000000"/>
                  <w:szCs w:val="24"/>
                  <w:u w:val="none"/>
                  <w:lang w:val="bg-BG"/>
                </w:rPr>
                <w:t>като</w:t>
              </w:r>
              <w:r w:rsidR="00E324A9" w:rsidRPr="00DF33E6">
                <w:rPr>
                  <w:rStyle w:val="ac"/>
                  <w:b/>
                  <w:color w:val="000000"/>
                  <w:szCs w:val="24"/>
                  <w:u w:val="none"/>
                  <w:lang w:val="bg-BG"/>
                </w:rPr>
                <w:t xml:space="preserve"> тези включени в проектното предложение</w:t>
              </w:r>
            </w:hyperlink>
            <w:r w:rsidR="006D5A57" w:rsidRPr="00DF33E6">
              <w:rPr>
                <w:b/>
                <w:color w:val="000000"/>
                <w:szCs w:val="24"/>
                <w:lang w:val="bg-BG"/>
              </w:rPr>
              <w:t xml:space="preserve"> през последните 5 години</w:t>
            </w:r>
            <w:r w:rsidR="00C74BD6">
              <w:rPr>
                <w:b/>
                <w:color w:val="000000"/>
                <w:szCs w:val="24"/>
                <w:lang w:val="bg-BG"/>
              </w:rPr>
              <w:t>:</w:t>
            </w:r>
          </w:p>
          <w:p w14:paraId="054DE273" w14:textId="77777777" w:rsidR="00C74BD6" w:rsidRDefault="00C74BD6" w:rsidP="00C74BD6">
            <w:pPr>
              <w:pStyle w:val="af4"/>
              <w:ind w:left="318"/>
              <w:jc w:val="both"/>
              <w:outlineLvl w:val="0"/>
              <w:rPr>
                <w:b/>
                <w:color w:val="000000"/>
                <w:szCs w:val="24"/>
                <w:lang w:val="bg-BG"/>
              </w:rPr>
            </w:pPr>
            <w:r>
              <w:rPr>
                <w:b/>
                <w:color w:val="000000"/>
                <w:szCs w:val="24"/>
                <w:lang w:val="bg-BG"/>
              </w:rPr>
              <w:t>Някоя от следните допустими дейности:</w:t>
            </w:r>
          </w:p>
          <w:p w14:paraId="17F51878"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1.</w:t>
            </w:r>
            <w:r w:rsidRPr="00C74BD6">
              <w:rPr>
                <w:b/>
                <w:color w:val="000000"/>
                <w:szCs w:val="24"/>
                <w:lang w:val="bg-BG"/>
              </w:rPr>
              <w:tab/>
              <w:t>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w:t>
            </w:r>
          </w:p>
          <w:p w14:paraId="30B86588"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2. Предоставяне на посреднически услуги на пазара на труда и др. подкрепящи услуги за заетост.</w:t>
            </w:r>
          </w:p>
          <w:p w14:paraId="2D1BD3E0"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3.Предоставяне на мотивационни обучения за активно търсене на работа.</w:t>
            </w:r>
          </w:p>
          <w:p w14:paraId="1F9C10A5"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4. Предоставяне на обучение за повишаване на професионалната квалификация или придобиване на нова.</w:t>
            </w:r>
          </w:p>
          <w:p w14:paraId="41373C5E" w14:textId="77777777" w:rsidR="00C74BD6" w:rsidRDefault="00C74BD6" w:rsidP="00C74BD6">
            <w:pPr>
              <w:pStyle w:val="af4"/>
              <w:ind w:left="318"/>
              <w:jc w:val="both"/>
              <w:outlineLvl w:val="0"/>
              <w:rPr>
                <w:b/>
                <w:color w:val="000000"/>
                <w:szCs w:val="24"/>
                <w:lang w:val="bg-BG"/>
              </w:rPr>
            </w:pPr>
            <w:r w:rsidRPr="00C74BD6">
              <w:rPr>
                <w:b/>
                <w:color w:val="000000"/>
                <w:szCs w:val="24"/>
                <w:lang w:val="bg-BG"/>
              </w:rPr>
              <w:t>5. Предоставяне на обучение за придобиване на ключови компетентности (КК) 2, 3 и 4</w:t>
            </w:r>
          </w:p>
          <w:p w14:paraId="0BD8AB6A" w14:textId="77777777" w:rsidR="00395AB2" w:rsidRPr="00395AB2" w:rsidRDefault="00395AB2" w:rsidP="00395AB2">
            <w:pPr>
              <w:pStyle w:val="af4"/>
              <w:ind w:left="318"/>
              <w:jc w:val="both"/>
              <w:outlineLvl w:val="0"/>
              <w:rPr>
                <w:b/>
                <w:color w:val="000000"/>
                <w:szCs w:val="24"/>
                <w:lang w:val="bg-BG"/>
              </w:rPr>
            </w:pPr>
            <w:r w:rsidRPr="00395AB2">
              <w:rPr>
                <w:b/>
                <w:color w:val="000000"/>
                <w:szCs w:val="24"/>
                <w:lang w:val="bg-BG"/>
              </w:rPr>
              <w:t>6. Дейности по осигуряване на младежка заетост, в т.ч.:</w:t>
            </w:r>
          </w:p>
          <w:p w14:paraId="1234B1D7" w14:textId="77777777" w:rsidR="00395AB2" w:rsidRPr="00395AB2" w:rsidRDefault="00395AB2" w:rsidP="00395AB2">
            <w:pPr>
              <w:pStyle w:val="af4"/>
              <w:ind w:left="318"/>
              <w:jc w:val="both"/>
              <w:outlineLvl w:val="0"/>
              <w:rPr>
                <w:b/>
                <w:color w:val="000000"/>
                <w:szCs w:val="24"/>
                <w:lang w:val="bg-BG"/>
              </w:rPr>
            </w:pPr>
            <w:r w:rsidRPr="00395AB2">
              <w:rPr>
                <w:b/>
                <w:color w:val="000000"/>
                <w:szCs w:val="24"/>
                <w:lang w:val="bg-BG"/>
              </w:rPr>
              <w:t xml:space="preserve">-Осигуряване на стажуване при работодател за младежи с определени от него наставници (съгласно изискванията на договора с условия за стажуване по чл. 233а, чл. 233б и чл. 233в от Кодекса на труда), за безработни лица с продължителност 6 месеца </w:t>
            </w:r>
          </w:p>
          <w:p w14:paraId="4346007C" w14:textId="0A973EA7" w:rsidR="00395AB2" w:rsidRPr="00C74BD6" w:rsidRDefault="00395AB2" w:rsidP="00395AB2">
            <w:pPr>
              <w:pStyle w:val="af4"/>
              <w:ind w:left="318"/>
              <w:jc w:val="both"/>
              <w:outlineLvl w:val="0"/>
              <w:rPr>
                <w:b/>
                <w:color w:val="000000"/>
                <w:szCs w:val="24"/>
                <w:lang w:val="bg-BG"/>
              </w:rPr>
            </w:pPr>
            <w:r w:rsidRPr="00395AB2">
              <w:rPr>
                <w:b/>
                <w:color w:val="000000"/>
                <w:szCs w:val="24"/>
                <w:lang w:val="bg-BG"/>
              </w:rPr>
              <w:t>-Осигуряване на обучение по време на работа при работодател за младежи с определени от него наставници (съгласно изискванията на договора с условия за обучение по време на работа съгласно чл. 230, чл. 231, чл. 232 и чл. 233 от Кодекса на труда), за безработни лица с продължителност 6 месеца</w:t>
            </w:r>
          </w:p>
          <w:p w14:paraId="7F13C55A" w14:textId="4FC87C01" w:rsidR="00C74BD6" w:rsidRDefault="00395AB2" w:rsidP="00C74BD6">
            <w:pPr>
              <w:pStyle w:val="af4"/>
              <w:ind w:left="318"/>
              <w:jc w:val="both"/>
              <w:outlineLvl w:val="0"/>
              <w:rPr>
                <w:b/>
                <w:color w:val="000000"/>
                <w:szCs w:val="24"/>
                <w:lang w:val="bg-BG"/>
              </w:rPr>
            </w:pPr>
            <w:r>
              <w:rPr>
                <w:b/>
                <w:color w:val="000000"/>
                <w:szCs w:val="24"/>
                <w:lang w:val="bg-BG"/>
              </w:rPr>
              <w:t>7</w:t>
            </w:r>
            <w:r w:rsidR="00C74BD6" w:rsidRPr="00C74BD6">
              <w:rPr>
                <w:b/>
                <w:color w:val="000000"/>
                <w:szCs w:val="24"/>
                <w:lang w:val="bg-BG"/>
              </w:rPr>
              <w:t xml:space="preserve">. Наемане на безработни и/или неактивни лица за период до 6 месеца </w:t>
            </w:r>
          </w:p>
          <w:p w14:paraId="3486FA6B" w14:textId="71F66952" w:rsidR="00C74BD6" w:rsidRPr="00C74BD6" w:rsidRDefault="00395AB2" w:rsidP="00C74BD6">
            <w:pPr>
              <w:pStyle w:val="af4"/>
              <w:ind w:left="318"/>
              <w:jc w:val="both"/>
              <w:outlineLvl w:val="0"/>
              <w:rPr>
                <w:b/>
                <w:color w:val="000000"/>
                <w:szCs w:val="24"/>
                <w:lang w:val="bg-BG"/>
              </w:rPr>
            </w:pPr>
            <w:r>
              <w:rPr>
                <w:b/>
                <w:color w:val="000000"/>
                <w:szCs w:val="24"/>
                <w:lang w:val="bg-BG"/>
              </w:rPr>
              <w:t>8</w:t>
            </w:r>
            <w:r w:rsidR="00C74BD6" w:rsidRPr="00C74BD6">
              <w:rPr>
                <w:b/>
                <w:color w:val="000000"/>
                <w:szCs w:val="24"/>
                <w:lang w:val="bg-BG"/>
              </w:rPr>
              <w:t>. Закупуване на оборудване, обзавеждане, ДНА и стопански инвентар, свързани със създаването на нови работни места.</w:t>
            </w:r>
          </w:p>
          <w:p w14:paraId="3941A3ED" w14:textId="6EC61428" w:rsidR="00C74BD6" w:rsidRPr="00DF33E6" w:rsidRDefault="00395AB2" w:rsidP="00C74BD6">
            <w:pPr>
              <w:pStyle w:val="af4"/>
              <w:ind w:left="318"/>
              <w:jc w:val="both"/>
              <w:outlineLvl w:val="0"/>
              <w:rPr>
                <w:b/>
                <w:color w:val="000000"/>
                <w:szCs w:val="24"/>
                <w:lang w:val="bg-BG"/>
              </w:rPr>
            </w:pPr>
            <w:r>
              <w:rPr>
                <w:b/>
                <w:color w:val="000000"/>
                <w:szCs w:val="24"/>
                <w:lang w:val="bg-BG"/>
              </w:rPr>
              <w:t>9</w:t>
            </w:r>
            <w:r w:rsidR="00C74BD6" w:rsidRPr="00C74BD6">
              <w:rPr>
                <w:b/>
                <w:color w:val="000000"/>
                <w:szCs w:val="24"/>
                <w:lang w:val="bg-BG"/>
              </w:rPr>
              <w:t>.Насърчаване на мобилността</w:t>
            </w:r>
          </w:p>
        </w:tc>
        <w:tc>
          <w:tcPr>
            <w:tcW w:w="1512" w:type="dxa"/>
            <w:tcBorders>
              <w:bottom w:val="single" w:sz="4" w:space="0" w:color="auto"/>
            </w:tcBorders>
            <w:shd w:val="clear" w:color="auto" w:fill="D9D9D9"/>
            <w:vAlign w:val="center"/>
          </w:tcPr>
          <w:p w14:paraId="263A98C3"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31032644" w14:textId="77777777" w:rsidR="00E324A9" w:rsidRPr="00E324A9" w:rsidRDefault="00B907DD" w:rsidP="00C92CAD">
            <w:pPr>
              <w:jc w:val="center"/>
              <w:rPr>
                <w:b/>
                <w:szCs w:val="24"/>
                <w:lang w:val="bg-BG"/>
              </w:rPr>
            </w:pPr>
            <w:r>
              <w:rPr>
                <w:b/>
                <w:szCs w:val="24"/>
                <w:lang w:val="bg-BG"/>
              </w:rPr>
              <w:t>5</w:t>
            </w:r>
          </w:p>
        </w:tc>
      </w:tr>
      <w:tr w:rsidR="0001666E" w:rsidRPr="002D3BB6" w14:paraId="73CAAC53" w14:textId="77777777" w:rsidTr="00DE6F86">
        <w:trPr>
          <w:gridAfter w:val="1"/>
          <w:wAfter w:w="1640" w:type="dxa"/>
        </w:trPr>
        <w:tc>
          <w:tcPr>
            <w:tcW w:w="4890" w:type="dxa"/>
            <w:shd w:val="clear" w:color="auto" w:fill="D9D9D9"/>
          </w:tcPr>
          <w:p w14:paraId="03B19EA2" w14:textId="77777777" w:rsidR="00C337BA" w:rsidRPr="003B5631" w:rsidRDefault="00437DCC" w:rsidP="00AF2CC1">
            <w:pPr>
              <w:numPr>
                <w:ilvl w:val="1"/>
                <w:numId w:val="11"/>
              </w:numPr>
              <w:jc w:val="both"/>
              <w:rPr>
                <w:b/>
                <w:color w:val="000000"/>
                <w:szCs w:val="24"/>
                <w:lang w:val="bg-BG"/>
              </w:rPr>
            </w:pPr>
            <w:r>
              <w:rPr>
                <w:b/>
                <w:color w:val="000000"/>
                <w:szCs w:val="24"/>
                <w:lang w:val="bg-BG"/>
              </w:rPr>
              <w:lastRenderedPageBreak/>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01F5E74" w14:textId="77777777" w:rsidR="00F75BC2" w:rsidRPr="003B5631" w:rsidRDefault="00F75BC2" w:rsidP="00C92CAD">
            <w:pPr>
              <w:jc w:val="center"/>
              <w:rPr>
                <w:b/>
                <w:szCs w:val="24"/>
                <w:lang w:val="bg-BG"/>
              </w:rPr>
            </w:pPr>
          </w:p>
          <w:p w14:paraId="5E776B6B" w14:textId="77777777" w:rsidR="000E1AE3" w:rsidRPr="003B5631" w:rsidRDefault="000E1AE3" w:rsidP="00C92CAD">
            <w:pPr>
              <w:jc w:val="center"/>
              <w:rPr>
                <w:b/>
                <w:szCs w:val="24"/>
                <w:lang w:val="bg-BG"/>
              </w:rPr>
            </w:pPr>
          </w:p>
          <w:p w14:paraId="2660DB90" w14:textId="77777777" w:rsidR="0004372F" w:rsidRPr="003B5631" w:rsidRDefault="0004372F" w:rsidP="00C92CAD">
            <w:pPr>
              <w:jc w:val="center"/>
              <w:rPr>
                <w:b/>
                <w:szCs w:val="24"/>
                <w:lang w:val="bg-BG"/>
              </w:rPr>
            </w:pPr>
          </w:p>
        </w:tc>
        <w:tc>
          <w:tcPr>
            <w:tcW w:w="1678" w:type="dxa"/>
            <w:shd w:val="clear" w:color="auto" w:fill="D9D9D9"/>
          </w:tcPr>
          <w:p w14:paraId="6CD3E82B" w14:textId="77777777" w:rsidR="00263523" w:rsidRPr="003B5631" w:rsidRDefault="00263523" w:rsidP="00263523">
            <w:pPr>
              <w:jc w:val="center"/>
              <w:rPr>
                <w:b/>
                <w:sz w:val="22"/>
                <w:szCs w:val="22"/>
                <w:lang w:val="bg-BG"/>
              </w:rPr>
            </w:pPr>
          </w:p>
          <w:p w14:paraId="187EB70E" w14:textId="77777777" w:rsidR="000E1AE3" w:rsidRPr="003B5631" w:rsidRDefault="000E1AE3" w:rsidP="00263523">
            <w:pPr>
              <w:jc w:val="center"/>
              <w:rPr>
                <w:b/>
                <w:szCs w:val="24"/>
                <w:lang w:val="bg-BG"/>
              </w:rPr>
            </w:pPr>
          </w:p>
          <w:p w14:paraId="50414A42" w14:textId="77777777" w:rsidR="0004372F" w:rsidRPr="00E324A9" w:rsidRDefault="0004372F" w:rsidP="00E20EF8">
            <w:pPr>
              <w:jc w:val="center"/>
              <w:rPr>
                <w:b/>
                <w:szCs w:val="24"/>
                <w:lang w:val="bg-BG"/>
              </w:rPr>
            </w:pPr>
          </w:p>
        </w:tc>
      </w:tr>
      <w:tr w:rsidR="00A95EF2" w:rsidRPr="00DD1C0B" w14:paraId="0135A4F9" w14:textId="77777777" w:rsidTr="00DE6F86">
        <w:tblPrEx>
          <w:tblLook w:val="01E0" w:firstRow="1" w:lastRow="1" w:firstColumn="1" w:lastColumn="1" w:noHBand="0" w:noVBand="0"/>
        </w:tblPrEx>
        <w:tc>
          <w:tcPr>
            <w:tcW w:w="4890" w:type="dxa"/>
            <w:tcBorders>
              <w:top w:val="nil"/>
            </w:tcBorders>
            <w:shd w:val="clear" w:color="auto" w:fill="auto"/>
          </w:tcPr>
          <w:p w14:paraId="4141F100"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19C768CA"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120BD46B"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6AE0C7D6"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4C5F5B12" w14:textId="77777777" w:rsidR="00A95EF2" w:rsidRPr="00DD1C0B" w:rsidRDefault="00A95EF2" w:rsidP="00DD1C0B">
            <w:pPr>
              <w:jc w:val="center"/>
              <w:rPr>
                <w:lang w:val="en-US"/>
              </w:rPr>
            </w:pPr>
          </w:p>
        </w:tc>
      </w:tr>
      <w:tr w:rsidR="00A3640C" w:rsidRPr="00DD1C0B" w14:paraId="1B0773A1" w14:textId="77777777" w:rsidTr="00DE6F86">
        <w:tblPrEx>
          <w:tblLook w:val="01E0" w:firstRow="1" w:lastRow="1" w:firstColumn="1" w:lastColumn="1" w:noHBand="0" w:noVBand="0"/>
        </w:tblPrEx>
        <w:tc>
          <w:tcPr>
            <w:tcW w:w="4890" w:type="dxa"/>
            <w:shd w:val="clear" w:color="auto" w:fill="auto"/>
          </w:tcPr>
          <w:p w14:paraId="0206995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52361B0A" w14:textId="77777777" w:rsidR="00A3640C" w:rsidRPr="00DD1C0B" w:rsidRDefault="00A3640C" w:rsidP="00A3640C">
            <w:pPr>
              <w:jc w:val="center"/>
              <w:rPr>
                <w:lang w:val="bg-BG"/>
              </w:rPr>
            </w:pPr>
            <w:r w:rsidRPr="00DD1C0B">
              <w:rPr>
                <w:lang w:val="bg-BG"/>
              </w:rPr>
              <w:t>задоволително</w:t>
            </w:r>
          </w:p>
          <w:p w14:paraId="00B831F4" w14:textId="77777777" w:rsidR="00A3640C" w:rsidRPr="00DD1C0B" w:rsidRDefault="00A3640C" w:rsidP="00DD1C0B">
            <w:pPr>
              <w:jc w:val="center"/>
              <w:rPr>
                <w:lang w:val="bg-BG"/>
              </w:rPr>
            </w:pPr>
          </w:p>
        </w:tc>
        <w:tc>
          <w:tcPr>
            <w:tcW w:w="1678" w:type="dxa"/>
            <w:tcBorders>
              <w:right w:val="single" w:sz="4" w:space="0" w:color="auto"/>
            </w:tcBorders>
            <w:vAlign w:val="center"/>
          </w:tcPr>
          <w:p w14:paraId="3561044E"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65EEF3AF" w14:textId="77777777" w:rsidR="00A3640C" w:rsidRPr="00A3640C" w:rsidRDefault="00A3640C" w:rsidP="00DD1C0B">
            <w:pPr>
              <w:jc w:val="center"/>
              <w:rPr>
                <w:lang w:val="bg-BG"/>
              </w:rPr>
            </w:pPr>
          </w:p>
        </w:tc>
      </w:tr>
      <w:tr w:rsidR="00A95EF2" w:rsidRPr="00DD1C0B" w14:paraId="4EBCC749" w14:textId="77777777" w:rsidTr="00DE6F86">
        <w:tblPrEx>
          <w:tblLook w:val="01E0" w:firstRow="1" w:lastRow="1" w:firstColumn="1" w:lastColumn="1" w:noHBand="0" w:noVBand="0"/>
        </w:tblPrEx>
        <w:tc>
          <w:tcPr>
            <w:tcW w:w="4890" w:type="dxa"/>
            <w:shd w:val="clear" w:color="auto" w:fill="auto"/>
          </w:tcPr>
          <w:p w14:paraId="07EBAAA1"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6FD8C5F"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77FF06F4"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0DBAB4F5" w14:textId="77777777" w:rsidR="00A95EF2" w:rsidRPr="00DD1C0B" w:rsidRDefault="00A95EF2" w:rsidP="00DD1C0B">
            <w:pPr>
              <w:jc w:val="center"/>
              <w:rPr>
                <w:lang w:val="en-US"/>
              </w:rPr>
            </w:pPr>
          </w:p>
        </w:tc>
      </w:tr>
      <w:tr w:rsidR="00877643" w:rsidRPr="003B5631" w14:paraId="560A59DB" w14:textId="77777777" w:rsidTr="00DE6F86">
        <w:trPr>
          <w:gridAfter w:val="1"/>
          <w:wAfter w:w="1640" w:type="dxa"/>
        </w:trPr>
        <w:tc>
          <w:tcPr>
            <w:tcW w:w="4890" w:type="dxa"/>
            <w:tcBorders>
              <w:top w:val="nil"/>
              <w:bottom w:val="single" w:sz="4" w:space="0" w:color="auto"/>
            </w:tcBorders>
            <w:shd w:val="clear" w:color="auto" w:fill="auto"/>
          </w:tcPr>
          <w:p w14:paraId="3B3622C5"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26E0C4F2"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17F0488A" w14:textId="77777777" w:rsidR="00877643" w:rsidRDefault="00877643" w:rsidP="00D80FDF">
            <w:pPr>
              <w:jc w:val="center"/>
              <w:rPr>
                <w:lang w:val="bg-BG"/>
              </w:rPr>
            </w:pPr>
            <w:r w:rsidRPr="003B5631">
              <w:rPr>
                <w:lang w:val="bg-BG"/>
              </w:rPr>
              <w:t>0</w:t>
            </w:r>
          </w:p>
          <w:p w14:paraId="781B9AB0" w14:textId="77777777" w:rsidR="00CA4796" w:rsidRPr="003B5631" w:rsidRDefault="00CA4796" w:rsidP="00D80FDF">
            <w:pPr>
              <w:jc w:val="center"/>
              <w:rPr>
                <w:lang w:val="bg-BG"/>
              </w:rPr>
            </w:pPr>
          </w:p>
        </w:tc>
      </w:tr>
      <w:tr w:rsidR="0028687C" w:rsidRPr="003B5631" w14:paraId="6D9D2180" w14:textId="77777777" w:rsidTr="00FD0C2F">
        <w:trPr>
          <w:gridAfter w:val="1"/>
          <w:wAfter w:w="1640" w:type="dxa"/>
          <w:ins w:id="2" w:author="User" w:date="2018-03-26T20:08:00Z"/>
        </w:trPr>
        <w:tc>
          <w:tcPr>
            <w:tcW w:w="4890" w:type="dxa"/>
            <w:tcBorders>
              <w:top w:val="nil"/>
              <w:left w:val="single" w:sz="4" w:space="0" w:color="auto"/>
              <w:bottom w:val="single" w:sz="4" w:space="0" w:color="auto"/>
              <w:right w:val="single" w:sz="4" w:space="0" w:color="auto"/>
            </w:tcBorders>
            <w:shd w:val="clear" w:color="auto" w:fill="BFBFBF" w:themeFill="background1" w:themeFillShade="BF"/>
          </w:tcPr>
          <w:p w14:paraId="66261394" w14:textId="4BA82DB9" w:rsidR="0028687C" w:rsidRPr="003B5631" w:rsidRDefault="0028687C" w:rsidP="00713BBC">
            <w:pPr>
              <w:jc w:val="both"/>
              <w:rPr>
                <w:ins w:id="3" w:author="User" w:date="2018-03-26T20:08:00Z"/>
                <w:lang w:val="bg-BG"/>
              </w:rPr>
            </w:pPr>
            <w:r w:rsidRPr="002B6C0E">
              <w:rPr>
                <w:lang w:val="bg-BG"/>
              </w:rPr>
              <w:t>1.</w:t>
            </w:r>
            <w:proofErr w:type="spellStart"/>
            <w:r w:rsidRPr="002B6C0E">
              <w:rPr>
                <w:lang w:val="bg-BG"/>
              </w:rPr>
              <w:t>1</w:t>
            </w:r>
            <w:proofErr w:type="spellEnd"/>
            <w:r w:rsidRPr="002B6C0E">
              <w:rPr>
                <w:lang w:val="bg-BG"/>
              </w:rPr>
              <w:t xml:space="preserve">. Б </w:t>
            </w:r>
            <w:r w:rsidRPr="002B6C0E">
              <w:rPr>
                <w:lang w:val="bg-BG"/>
              </w:rPr>
              <w:fldChar w:fldCharType="begin"/>
            </w:r>
            <w:r w:rsidRPr="002B6C0E">
              <w:rPr>
                <w:lang w:val="bg-BG"/>
              </w:rPr>
              <w:instrText xml:space="preserve"> HYPERLINK \l "_1.2._Има_ли_кандидатът и/или партнь" </w:instrText>
            </w:r>
            <w:r w:rsidRPr="002B6C0E">
              <w:rPr>
                <w:lang w:val="bg-BG"/>
              </w:rPr>
              <w:fldChar w:fldCharType="separate"/>
            </w:r>
            <w:r w:rsidRPr="002B6C0E">
              <w:rPr>
                <w:lang w:val="bg-BG"/>
              </w:rPr>
              <w:t>Опит на партньора/партньорите в управлението на проекти и/или опит в изпълнение на дейности, подобни на тези включени в проектното предложение</w:t>
            </w:r>
            <w:r w:rsidRPr="002B6C0E">
              <w:rPr>
                <w:lang w:val="bg-BG"/>
              </w:rPr>
              <w:fldChar w:fldCharType="end"/>
            </w:r>
            <w:r w:rsidR="00395AB2" w:rsidRPr="002B6C0E">
              <w:rPr>
                <w:rStyle w:val="ac"/>
                <w:color w:val="auto"/>
                <w:u w:val="none"/>
                <w:lang w:val="bg-BG"/>
              </w:rPr>
              <w:t xml:space="preserve"> </w:t>
            </w:r>
            <w:r w:rsidRPr="002B6C0E">
              <w:rPr>
                <w:lang w:val="bg-BG"/>
              </w:rPr>
              <w:t>през последните 5 години</w:t>
            </w:r>
          </w:p>
        </w:tc>
        <w:tc>
          <w:tcPr>
            <w:tcW w:w="1512" w:type="dxa"/>
            <w:tcBorders>
              <w:top w:val="nil"/>
              <w:left w:val="single" w:sz="4" w:space="0" w:color="auto"/>
              <w:bottom w:val="single" w:sz="4" w:space="0" w:color="auto"/>
              <w:right w:val="single" w:sz="4" w:space="0" w:color="auto"/>
            </w:tcBorders>
            <w:shd w:val="clear" w:color="auto" w:fill="BFBFBF" w:themeFill="background1" w:themeFillShade="BF"/>
          </w:tcPr>
          <w:p w14:paraId="5DC9F99E" w14:textId="77777777" w:rsidR="0028687C" w:rsidRPr="003B5631" w:rsidRDefault="0028687C" w:rsidP="00D516EA">
            <w:pPr>
              <w:jc w:val="center"/>
              <w:rPr>
                <w:ins w:id="4" w:author="User" w:date="2018-03-26T20:08:00Z"/>
                <w:lang w:val="bg-BG"/>
              </w:rPr>
            </w:pPr>
          </w:p>
        </w:tc>
        <w:tc>
          <w:tcPr>
            <w:tcW w:w="1678" w:type="dxa"/>
            <w:tcBorders>
              <w:top w:val="nil"/>
              <w:left w:val="single" w:sz="4" w:space="0" w:color="auto"/>
              <w:bottom w:val="single" w:sz="4" w:space="0" w:color="auto"/>
              <w:right w:val="single" w:sz="4" w:space="0" w:color="auto"/>
            </w:tcBorders>
            <w:shd w:val="clear" w:color="auto" w:fill="BFBFBF" w:themeFill="background1" w:themeFillShade="BF"/>
          </w:tcPr>
          <w:p w14:paraId="287A0EF9" w14:textId="77777777" w:rsidR="0028687C" w:rsidRPr="003B5631" w:rsidRDefault="0028687C" w:rsidP="00D516EA">
            <w:pPr>
              <w:jc w:val="center"/>
              <w:rPr>
                <w:ins w:id="5" w:author="User" w:date="2018-03-26T20:08:00Z"/>
                <w:lang w:val="bg-BG"/>
              </w:rPr>
            </w:pPr>
          </w:p>
        </w:tc>
      </w:tr>
      <w:tr w:rsidR="0028687C" w:rsidRPr="003B5631" w14:paraId="19EF3106" w14:textId="77777777" w:rsidTr="0028687C">
        <w:trPr>
          <w:gridAfter w:val="1"/>
          <w:wAfter w:w="1640" w:type="dxa"/>
          <w:ins w:id="6" w:author="User" w:date="2018-03-26T20:08:00Z"/>
        </w:trPr>
        <w:tc>
          <w:tcPr>
            <w:tcW w:w="4890" w:type="dxa"/>
            <w:tcBorders>
              <w:top w:val="nil"/>
              <w:left w:val="single" w:sz="4" w:space="0" w:color="auto"/>
              <w:bottom w:val="single" w:sz="4" w:space="0" w:color="auto"/>
              <w:right w:val="single" w:sz="4" w:space="0" w:color="auto"/>
            </w:tcBorders>
            <w:shd w:val="clear" w:color="auto" w:fill="auto"/>
          </w:tcPr>
          <w:p w14:paraId="18FC2265" w14:textId="77777777" w:rsidR="00713BBC" w:rsidRDefault="0028687C" w:rsidP="00713BBC">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86C238E" w14:textId="06E93602" w:rsidR="0028687C" w:rsidRPr="00713BBC" w:rsidRDefault="00713BBC" w:rsidP="002B6C0E">
            <w:pPr>
              <w:ind w:left="318" w:hanging="318"/>
              <w:jc w:val="both"/>
              <w:rPr>
                <w:ins w:id="7" w:author="User" w:date="2018-03-26T20:08:00Z"/>
                <w:lang w:val="bg-BG"/>
              </w:rPr>
            </w:pPr>
            <w:r>
              <w:rPr>
                <w:lang w:val="bg-BG"/>
              </w:rPr>
              <w:t xml:space="preserve">- </w:t>
            </w:r>
            <w:r w:rsidR="0028687C" w:rsidRPr="00713BBC">
              <w:rPr>
                <w:lang w:val="bg-BG"/>
              </w:rPr>
              <w:t>Партньор/и има/т поне 1 година опит в изпълнението на дейности, като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179CF99F" w14:textId="77777777" w:rsidR="0028687C" w:rsidRPr="003B5631" w:rsidRDefault="0028687C" w:rsidP="00D516EA">
            <w:pPr>
              <w:jc w:val="center"/>
              <w:rPr>
                <w:ins w:id="8" w:author="User" w:date="2018-03-26T20:08:00Z"/>
                <w:lang w:val="bg-BG"/>
              </w:rPr>
            </w:pPr>
            <w:r w:rsidRPr="003B5631">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tcPr>
          <w:p w14:paraId="7C2105FA" w14:textId="77777777" w:rsidR="0028687C" w:rsidRPr="003B5631" w:rsidRDefault="0028687C" w:rsidP="00D516EA">
            <w:pPr>
              <w:jc w:val="center"/>
              <w:rPr>
                <w:ins w:id="9" w:author="User" w:date="2018-03-26T20:08:00Z"/>
                <w:lang w:val="bg-BG"/>
              </w:rPr>
            </w:pPr>
            <w:r w:rsidRPr="00DD1C0B">
              <w:rPr>
                <w:lang w:val="bg-BG"/>
              </w:rPr>
              <w:t>5</w:t>
            </w:r>
          </w:p>
        </w:tc>
      </w:tr>
      <w:tr w:rsidR="0028687C" w:rsidRPr="003B5631" w14:paraId="263ACB2D" w14:textId="77777777" w:rsidTr="0028687C">
        <w:trPr>
          <w:gridAfter w:val="1"/>
          <w:wAfter w:w="1640" w:type="dxa"/>
          <w:ins w:id="10" w:author="User" w:date="2018-03-26T20:08:00Z"/>
        </w:trPr>
        <w:tc>
          <w:tcPr>
            <w:tcW w:w="4890" w:type="dxa"/>
            <w:tcBorders>
              <w:top w:val="nil"/>
              <w:left w:val="single" w:sz="4" w:space="0" w:color="auto"/>
              <w:bottom w:val="single" w:sz="4" w:space="0" w:color="auto"/>
              <w:right w:val="single" w:sz="4" w:space="0" w:color="auto"/>
            </w:tcBorders>
            <w:shd w:val="clear" w:color="auto" w:fill="auto"/>
          </w:tcPr>
          <w:p w14:paraId="0838678F" w14:textId="77777777" w:rsidR="0028687C" w:rsidRPr="00A3640C" w:rsidRDefault="0028687C" w:rsidP="00D516EA">
            <w:pPr>
              <w:jc w:val="both"/>
              <w:rPr>
                <w:ins w:id="11" w:author="User" w:date="2018-03-26T20:08:00Z"/>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w:t>
            </w:r>
            <w:r w:rsidRPr="003B5631">
              <w:rPr>
                <w:lang w:val="bg-BG"/>
              </w:rPr>
              <w:lastRenderedPageBreak/>
              <w:t xml:space="preserve">изпълнението на дейности, </w:t>
            </w:r>
            <w:r>
              <w:rPr>
                <w:lang w:val="bg-BG"/>
              </w:rPr>
              <w:t>като</w:t>
            </w:r>
            <w:r w:rsidRPr="003B5631">
              <w:rPr>
                <w:lang w:val="bg-BG"/>
              </w:rPr>
              <w:t xml:space="preserve">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76E98B26" w14:textId="77777777" w:rsidR="0028687C" w:rsidRPr="003B5631" w:rsidRDefault="0028687C" w:rsidP="00D516EA">
            <w:pPr>
              <w:jc w:val="center"/>
              <w:rPr>
                <w:lang w:val="bg-BG"/>
              </w:rPr>
            </w:pPr>
            <w:r>
              <w:rPr>
                <w:lang w:val="bg-BG"/>
              </w:rPr>
              <w:lastRenderedPageBreak/>
              <w:t>задоволително</w:t>
            </w:r>
          </w:p>
          <w:p w14:paraId="788C2577" w14:textId="77777777" w:rsidR="0028687C" w:rsidRPr="003B5631" w:rsidRDefault="0028687C" w:rsidP="00D516EA">
            <w:pPr>
              <w:jc w:val="center"/>
              <w:rPr>
                <w:ins w:id="12" w:author="User" w:date="2018-03-26T20:08:00Z"/>
                <w:lang w:val="bg-BG"/>
              </w:rPr>
            </w:pPr>
          </w:p>
        </w:tc>
        <w:tc>
          <w:tcPr>
            <w:tcW w:w="1678" w:type="dxa"/>
            <w:tcBorders>
              <w:top w:val="nil"/>
              <w:left w:val="single" w:sz="4" w:space="0" w:color="auto"/>
              <w:bottom w:val="single" w:sz="4" w:space="0" w:color="auto"/>
              <w:right w:val="single" w:sz="4" w:space="0" w:color="auto"/>
            </w:tcBorders>
            <w:shd w:val="clear" w:color="auto" w:fill="auto"/>
          </w:tcPr>
          <w:p w14:paraId="33863F64" w14:textId="77777777" w:rsidR="0028687C" w:rsidRPr="0028687C" w:rsidRDefault="0028687C" w:rsidP="00D516EA">
            <w:pPr>
              <w:jc w:val="center"/>
              <w:rPr>
                <w:lang w:val="bg-BG"/>
              </w:rPr>
            </w:pPr>
            <w:r w:rsidRPr="00DD1C0B">
              <w:rPr>
                <w:lang w:val="bg-BG"/>
              </w:rPr>
              <w:t>3</w:t>
            </w:r>
          </w:p>
          <w:p w14:paraId="403AAE3A" w14:textId="77777777" w:rsidR="0028687C" w:rsidRPr="00DD1C0B" w:rsidRDefault="0028687C" w:rsidP="00D516EA">
            <w:pPr>
              <w:jc w:val="center"/>
              <w:rPr>
                <w:ins w:id="13" w:author="User" w:date="2018-03-26T20:08:00Z"/>
                <w:lang w:val="bg-BG"/>
              </w:rPr>
            </w:pPr>
          </w:p>
        </w:tc>
      </w:tr>
      <w:tr w:rsidR="0028687C" w:rsidRPr="003B5631" w14:paraId="6F9CCD78" w14:textId="77777777" w:rsidTr="0028687C">
        <w:trPr>
          <w:gridAfter w:val="1"/>
          <w:wAfter w:w="1640" w:type="dxa"/>
          <w:ins w:id="14" w:author="User" w:date="2018-03-26T20:09:00Z"/>
        </w:trPr>
        <w:tc>
          <w:tcPr>
            <w:tcW w:w="4890" w:type="dxa"/>
            <w:tcBorders>
              <w:top w:val="nil"/>
              <w:left w:val="single" w:sz="4" w:space="0" w:color="auto"/>
              <w:bottom w:val="single" w:sz="4" w:space="0" w:color="auto"/>
              <w:right w:val="single" w:sz="4" w:space="0" w:color="auto"/>
            </w:tcBorders>
            <w:shd w:val="clear" w:color="auto" w:fill="auto"/>
          </w:tcPr>
          <w:p w14:paraId="38914A99" w14:textId="77777777" w:rsidR="0028687C" w:rsidRPr="00A3640C" w:rsidRDefault="0028687C" w:rsidP="00D516EA">
            <w:pPr>
              <w:jc w:val="both"/>
              <w:rPr>
                <w:ins w:id="15" w:author="User" w:date="2018-03-26T20:09:00Z"/>
                <w:lang w:val="bg-BG"/>
              </w:rPr>
            </w:pPr>
            <w:r w:rsidRPr="00A3640C">
              <w:rPr>
                <w:lang w:val="bg-BG"/>
              </w:rPr>
              <w:lastRenderedPageBreak/>
              <w:t>Кандидатът има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който е</w:t>
            </w:r>
            <w:r w:rsidRPr="00A3640C">
              <w:rPr>
                <w:lang w:val="bg-BG"/>
              </w:rPr>
              <w:t xml:space="preserve"> в процес на изпълнение и/или под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38E7B3D6" w14:textId="77777777" w:rsidR="0028687C" w:rsidRPr="003B5631" w:rsidRDefault="0028687C" w:rsidP="00D516EA">
            <w:pPr>
              <w:jc w:val="center"/>
              <w:rPr>
                <w:ins w:id="16" w:author="User" w:date="2018-03-26T20:09:00Z"/>
                <w:lang w:val="bg-BG"/>
              </w:rPr>
            </w:pPr>
            <w:r w:rsidRPr="003B5631">
              <w:rPr>
                <w:lang w:val="bg-BG"/>
              </w:rPr>
              <w:t>много слабо</w:t>
            </w:r>
          </w:p>
        </w:tc>
        <w:tc>
          <w:tcPr>
            <w:tcW w:w="1678" w:type="dxa"/>
            <w:tcBorders>
              <w:top w:val="nil"/>
              <w:left w:val="single" w:sz="4" w:space="0" w:color="auto"/>
              <w:bottom w:val="single" w:sz="4" w:space="0" w:color="auto"/>
              <w:right w:val="single" w:sz="4" w:space="0" w:color="auto"/>
            </w:tcBorders>
            <w:shd w:val="clear" w:color="auto" w:fill="auto"/>
          </w:tcPr>
          <w:p w14:paraId="2BEAF3EE" w14:textId="77777777" w:rsidR="0028687C" w:rsidRPr="003B5631" w:rsidRDefault="0028687C" w:rsidP="00D516EA">
            <w:pPr>
              <w:jc w:val="center"/>
              <w:rPr>
                <w:ins w:id="17" w:author="User" w:date="2018-03-26T20:09:00Z"/>
                <w:lang w:val="bg-BG"/>
              </w:rPr>
            </w:pPr>
            <w:r w:rsidRPr="00DD1C0B">
              <w:rPr>
                <w:lang w:val="bg-BG"/>
              </w:rPr>
              <w:t>1</w:t>
            </w:r>
          </w:p>
        </w:tc>
      </w:tr>
      <w:tr w:rsidR="0028687C" w:rsidRPr="003B5631" w14:paraId="374F05AC" w14:textId="77777777" w:rsidTr="0028687C">
        <w:trPr>
          <w:gridAfter w:val="1"/>
          <w:wAfter w:w="1640" w:type="dxa"/>
          <w:ins w:id="18" w:author="User" w:date="2018-03-26T20:09:00Z"/>
        </w:trPr>
        <w:tc>
          <w:tcPr>
            <w:tcW w:w="4890" w:type="dxa"/>
            <w:tcBorders>
              <w:top w:val="nil"/>
              <w:left w:val="single" w:sz="4" w:space="0" w:color="auto"/>
              <w:bottom w:val="single" w:sz="4" w:space="0" w:color="auto"/>
              <w:right w:val="single" w:sz="4" w:space="0" w:color="auto"/>
            </w:tcBorders>
            <w:shd w:val="clear" w:color="auto" w:fill="auto"/>
          </w:tcPr>
          <w:p w14:paraId="6D8376E4" w14:textId="77777777" w:rsidR="0028687C" w:rsidRPr="003B5631" w:rsidRDefault="0028687C" w:rsidP="00D516EA">
            <w:pPr>
              <w:jc w:val="both"/>
              <w:rPr>
                <w:ins w:id="19" w:author="User" w:date="2018-03-26T20:09:00Z"/>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6775043C" w14:textId="77777777" w:rsidR="0028687C" w:rsidRPr="003B5631" w:rsidRDefault="0028687C" w:rsidP="00D516EA">
            <w:pPr>
              <w:jc w:val="center"/>
              <w:rPr>
                <w:ins w:id="20" w:author="User" w:date="2018-03-26T20:09:00Z"/>
                <w:lang w:val="bg-BG"/>
              </w:rPr>
            </w:pPr>
          </w:p>
        </w:tc>
        <w:tc>
          <w:tcPr>
            <w:tcW w:w="1678" w:type="dxa"/>
            <w:tcBorders>
              <w:top w:val="nil"/>
              <w:left w:val="single" w:sz="4" w:space="0" w:color="auto"/>
              <w:bottom w:val="single" w:sz="4" w:space="0" w:color="auto"/>
              <w:right w:val="single" w:sz="4" w:space="0" w:color="auto"/>
            </w:tcBorders>
            <w:shd w:val="clear" w:color="auto" w:fill="auto"/>
          </w:tcPr>
          <w:p w14:paraId="0F3051EF" w14:textId="77777777" w:rsidR="0028687C" w:rsidRDefault="0028687C" w:rsidP="00D516EA">
            <w:pPr>
              <w:jc w:val="center"/>
              <w:rPr>
                <w:lang w:val="bg-BG"/>
              </w:rPr>
            </w:pPr>
            <w:r w:rsidRPr="003B5631">
              <w:rPr>
                <w:lang w:val="bg-BG"/>
              </w:rPr>
              <w:t>0</w:t>
            </w:r>
          </w:p>
          <w:p w14:paraId="4BC3F306" w14:textId="77777777" w:rsidR="0028687C" w:rsidRPr="003B5631" w:rsidRDefault="0028687C" w:rsidP="00D516EA">
            <w:pPr>
              <w:jc w:val="center"/>
              <w:rPr>
                <w:ins w:id="21" w:author="User" w:date="2018-03-26T20:09:00Z"/>
                <w:lang w:val="bg-BG"/>
              </w:rPr>
            </w:pPr>
          </w:p>
        </w:tc>
      </w:tr>
      <w:tr w:rsidR="0004372F" w:rsidRPr="003B5631" w14:paraId="777FC801" w14:textId="77777777" w:rsidTr="00DE6F86">
        <w:trPr>
          <w:gridAfter w:val="1"/>
          <w:wAfter w:w="1640" w:type="dxa"/>
        </w:trPr>
        <w:tc>
          <w:tcPr>
            <w:tcW w:w="4890" w:type="dxa"/>
            <w:tcBorders>
              <w:bottom w:val="single" w:sz="4" w:space="0" w:color="auto"/>
            </w:tcBorders>
            <w:shd w:val="clear" w:color="auto" w:fill="D9D9D9"/>
          </w:tcPr>
          <w:p w14:paraId="6D995ED0"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1"/>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2FD74EC5"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71F5A31F" w14:textId="77777777" w:rsidR="0004372F" w:rsidRPr="003B5631" w:rsidRDefault="00A95EF2" w:rsidP="00D17C44">
            <w:pPr>
              <w:jc w:val="center"/>
              <w:rPr>
                <w:b/>
                <w:szCs w:val="24"/>
                <w:lang w:val="bg-BG"/>
              </w:rPr>
            </w:pPr>
            <w:r>
              <w:rPr>
                <w:b/>
                <w:szCs w:val="24"/>
                <w:lang w:val="bg-BG"/>
              </w:rPr>
              <w:t>5</w:t>
            </w:r>
          </w:p>
        </w:tc>
      </w:tr>
      <w:tr w:rsidR="00161611" w:rsidRPr="00DD1C0B" w14:paraId="77276B4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7C28D65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5B454F9"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322CAE4C" w14:textId="77777777" w:rsidR="00161611" w:rsidRPr="00A3640C" w:rsidRDefault="00161611" w:rsidP="00DD1C0B">
            <w:pPr>
              <w:jc w:val="center"/>
              <w:rPr>
                <w:lang w:val="bg-BG"/>
              </w:rPr>
            </w:pPr>
            <w:r w:rsidRPr="00DD1C0B">
              <w:rPr>
                <w:lang w:val="bg-BG"/>
              </w:rPr>
              <w:t>5</w:t>
            </w:r>
          </w:p>
        </w:tc>
      </w:tr>
      <w:tr w:rsidR="00161611" w:rsidRPr="00DD1C0B" w14:paraId="52A78B41"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E4B828C"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1DC0328"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20720E9E" w14:textId="77777777" w:rsidR="00161611" w:rsidRPr="00DD1C0B" w:rsidRDefault="00161611" w:rsidP="0090151D">
            <w:pPr>
              <w:jc w:val="center"/>
              <w:rPr>
                <w:lang w:val="bg-BG"/>
              </w:rPr>
            </w:pPr>
            <w:r w:rsidRPr="00DD1C0B">
              <w:rPr>
                <w:lang w:val="bg-BG"/>
              </w:rPr>
              <w:t>3</w:t>
            </w:r>
          </w:p>
        </w:tc>
      </w:tr>
      <w:tr w:rsidR="00161611" w:rsidRPr="00DD1C0B" w14:paraId="52C55B7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0961DE0"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1A04C503"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406C521" w14:textId="77777777" w:rsidR="00161611" w:rsidRPr="00A3640C" w:rsidRDefault="00161611" w:rsidP="00DD1C0B">
            <w:pPr>
              <w:jc w:val="center"/>
              <w:rPr>
                <w:lang w:val="bg-BG"/>
              </w:rPr>
            </w:pPr>
            <w:r w:rsidRPr="00DD1C0B">
              <w:rPr>
                <w:lang w:val="bg-BG"/>
              </w:rPr>
              <w:t>1</w:t>
            </w:r>
          </w:p>
        </w:tc>
      </w:tr>
      <w:tr w:rsidR="00877643" w:rsidRPr="003B5631" w14:paraId="4757DB7F" w14:textId="77777777" w:rsidTr="00DE6F86">
        <w:trPr>
          <w:gridAfter w:val="1"/>
          <w:wAfter w:w="1640" w:type="dxa"/>
        </w:trPr>
        <w:tc>
          <w:tcPr>
            <w:tcW w:w="4890" w:type="dxa"/>
            <w:tcBorders>
              <w:top w:val="nil"/>
              <w:bottom w:val="single" w:sz="4" w:space="0" w:color="auto"/>
            </w:tcBorders>
            <w:shd w:val="clear" w:color="auto" w:fill="auto"/>
          </w:tcPr>
          <w:p w14:paraId="7851D51D"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7669BC48"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51691502" w14:textId="77777777" w:rsidR="00877643" w:rsidRPr="003B5631" w:rsidRDefault="00877643" w:rsidP="00641E34">
            <w:pPr>
              <w:jc w:val="center"/>
              <w:rPr>
                <w:lang w:val="bg-BG"/>
              </w:rPr>
            </w:pPr>
            <w:r w:rsidRPr="003B5631">
              <w:rPr>
                <w:lang w:val="bg-BG"/>
              </w:rPr>
              <w:t>0</w:t>
            </w:r>
          </w:p>
        </w:tc>
      </w:tr>
      <w:tr w:rsidR="00B91525" w:rsidRPr="003B5631" w14:paraId="66095B61"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08C74F3"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776F51A3"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049BBF5F" w14:textId="77777777" w:rsidR="00B91525" w:rsidRPr="00B22C9E" w:rsidRDefault="00B907DD" w:rsidP="00C92CAD">
            <w:pPr>
              <w:jc w:val="center"/>
              <w:rPr>
                <w:b/>
                <w:szCs w:val="24"/>
                <w:lang w:val="en-US"/>
              </w:rPr>
            </w:pPr>
            <w:r>
              <w:rPr>
                <w:b/>
                <w:szCs w:val="24"/>
                <w:lang w:val="bg-BG"/>
              </w:rPr>
              <w:t>15</w:t>
            </w:r>
          </w:p>
        </w:tc>
      </w:tr>
      <w:tr w:rsidR="00B91525" w:rsidRPr="003B5631" w14:paraId="2AD31394"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1003771A"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6FFCD245"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11B9940" w14:textId="77777777" w:rsidR="00B91525" w:rsidRPr="003B5631" w:rsidRDefault="00F539F5" w:rsidP="00C92CAD">
            <w:pPr>
              <w:jc w:val="center"/>
              <w:rPr>
                <w:b/>
                <w:szCs w:val="24"/>
                <w:lang w:val="bg-BG"/>
              </w:rPr>
            </w:pPr>
            <w:r>
              <w:rPr>
                <w:b/>
                <w:szCs w:val="24"/>
                <w:lang w:val="bg-BG"/>
              </w:rPr>
              <w:t>5</w:t>
            </w:r>
          </w:p>
        </w:tc>
      </w:tr>
      <w:tr w:rsidR="003F5005" w:rsidRPr="00DD1C0B" w14:paraId="5B37BC7F"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7EA2DABF"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8AEC440" w14:textId="77777777" w:rsidR="007C31AD" w:rsidRPr="00A3640C" w:rsidRDefault="008C363E" w:rsidP="00DD1C0B">
            <w:pPr>
              <w:numPr>
                <w:ilvl w:val="0"/>
                <w:numId w:val="6"/>
              </w:numPr>
              <w:jc w:val="both"/>
              <w:rPr>
                <w:lang w:val="bg-BG"/>
              </w:rPr>
            </w:pPr>
            <w:r w:rsidRPr="007371CD">
              <w:rPr>
                <w:lang w:val="bg-BG"/>
              </w:rPr>
              <w:lastRenderedPageBreak/>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73ABB69F"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1D89D6C4" w14:textId="77777777" w:rsidR="003F5005" w:rsidRPr="00DD1C0B" w:rsidRDefault="003F5005"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4C00F159" w14:textId="77777777" w:rsidR="003F5005" w:rsidRPr="00DD1C0B" w:rsidRDefault="00F539F5" w:rsidP="00DD1C0B">
            <w:pPr>
              <w:jc w:val="center"/>
              <w:rPr>
                <w:lang w:val="en-US"/>
              </w:rPr>
            </w:pPr>
            <w:r>
              <w:rPr>
                <w:lang w:val="bg-BG"/>
              </w:rPr>
              <w:t>5</w:t>
            </w:r>
          </w:p>
        </w:tc>
      </w:tr>
      <w:tr w:rsidR="003F5005" w:rsidRPr="00DD1C0B" w14:paraId="25CAE14D"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44733D3" w14:textId="77777777" w:rsidR="003F5005" w:rsidRPr="00DD1C0B" w:rsidRDefault="00BE4E1A" w:rsidP="00BE4E1A">
            <w:pPr>
              <w:jc w:val="both"/>
              <w:rPr>
                <w:lang w:val="bg-BG"/>
              </w:rPr>
            </w:pPr>
            <w:r>
              <w:rPr>
                <w:lang w:val="bg-BG"/>
              </w:rPr>
              <w:lastRenderedPageBreak/>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3A9BD768"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07A37BA3" w14:textId="77777777" w:rsidR="003F5005" w:rsidRPr="00DD1C0B" w:rsidRDefault="00F539F5" w:rsidP="00F539F5">
            <w:pPr>
              <w:jc w:val="center"/>
              <w:rPr>
                <w:lang w:val="en-US"/>
              </w:rPr>
            </w:pPr>
            <w:r>
              <w:rPr>
                <w:lang w:val="bg-BG"/>
              </w:rPr>
              <w:t>3</w:t>
            </w:r>
          </w:p>
        </w:tc>
      </w:tr>
      <w:tr w:rsidR="003F5005" w:rsidRPr="00DD1C0B" w14:paraId="10BDC8EB"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73320C94"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62198027"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075631B6" w14:textId="77777777" w:rsidR="003F5005" w:rsidRPr="00DD1C0B" w:rsidRDefault="00F539F5" w:rsidP="00F539F5">
            <w:pPr>
              <w:jc w:val="center"/>
              <w:rPr>
                <w:lang w:val="en-US"/>
              </w:rPr>
            </w:pPr>
            <w:r>
              <w:rPr>
                <w:lang w:val="bg-BG"/>
              </w:rPr>
              <w:t>1</w:t>
            </w:r>
          </w:p>
        </w:tc>
      </w:tr>
      <w:tr w:rsidR="003F5005" w:rsidRPr="00DD1C0B" w14:paraId="52A4AD3B"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5BD1A2E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146284D5"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228E92DB" w14:textId="77777777" w:rsidR="003F5005" w:rsidRPr="00DD1C0B" w:rsidRDefault="003F5005" w:rsidP="00DD1C0B">
            <w:pPr>
              <w:jc w:val="center"/>
              <w:rPr>
                <w:lang w:val="bg-BG"/>
              </w:rPr>
            </w:pPr>
            <w:r w:rsidRPr="00DD1C0B">
              <w:rPr>
                <w:lang w:val="bg-BG"/>
              </w:rPr>
              <w:t>0</w:t>
            </w:r>
          </w:p>
        </w:tc>
      </w:tr>
      <w:tr w:rsidR="00BF2273" w:rsidRPr="003B5631" w14:paraId="2F73CE72"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129689D3"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343231E1" w14:textId="77777777" w:rsidR="00090CE6" w:rsidRPr="003B5631" w:rsidRDefault="00090CE6" w:rsidP="00C92CAD">
            <w:pPr>
              <w:jc w:val="center"/>
              <w:rPr>
                <w:b/>
                <w:szCs w:val="24"/>
                <w:lang w:val="bg-BG"/>
              </w:rPr>
            </w:pPr>
          </w:p>
          <w:p w14:paraId="04B0507F" w14:textId="77777777" w:rsidR="00BF2273" w:rsidRPr="003B5631" w:rsidRDefault="00BF2273" w:rsidP="00C92CAD">
            <w:pPr>
              <w:jc w:val="center"/>
              <w:rPr>
                <w:b/>
                <w:szCs w:val="24"/>
                <w:lang w:val="bg-BG"/>
              </w:rPr>
            </w:pPr>
          </w:p>
        </w:tc>
        <w:tc>
          <w:tcPr>
            <w:tcW w:w="1678" w:type="dxa"/>
            <w:shd w:val="clear" w:color="auto" w:fill="D9D9D9"/>
          </w:tcPr>
          <w:p w14:paraId="7B0CBDBF" w14:textId="77777777" w:rsidR="00082136" w:rsidRPr="003B5631" w:rsidRDefault="00082136" w:rsidP="00C92CAD">
            <w:pPr>
              <w:jc w:val="center"/>
              <w:rPr>
                <w:b/>
                <w:szCs w:val="24"/>
                <w:lang w:val="bg-BG"/>
              </w:rPr>
            </w:pPr>
          </w:p>
          <w:p w14:paraId="32D84FA2" w14:textId="77777777" w:rsidR="00BF2273" w:rsidRPr="003B5631" w:rsidRDefault="00F539F5" w:rsidP="00E20EF8">
            <w:pPr>
              <w:jc w:val="center"/>
              <w:rPr>
                <w:b/>
                <w:szCs w:val="24"/>
                <w:lang w:val="bg-BG"/>
              </w:rPr>
            </w:pPr>
            <w:r>
              <w:rPr>
                <w:b/>
                <w:szCs w:val="24"/>
                <w:lang w:val="bg-BG"/>
              </w:rPr>
              <w:t>10</w:t>
            </w:r>
          </w:p>
        </w:tc>
      </w:tr>
      <w:tr w:rsidR="00B22C9E" w:rsidRPr="00DD1C0B" w14:paraId="092FC2BA"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6264A06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14:paraId="496AF9B8"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27FAE14F" w14:textId="77777777" w:rsidR="001B150B" w:rsidRDefault="00913C68" w:rsidP="00DD1C0B">
            <w:pPr>
              <w:numPr>
                <w:ilvl w:val="0"/>
                <w:numId w:val="7"/>
              </w:numPr>
              <w:jc w:val="both"/>
              <w:rPr>
                <w:lang w:val="bg-BG"/>
              </w:rPr>
            </w:pPr>
            <w:r w:rsidRPr="00A3640C">
              <w:rPr>
                <w:lang w:val="bg-BG"/>
              </w:rPr>
              <w:t>Нуждите на целевите групи са идентифицирани</w:t>
            </w:r>
          </w:p>
          <w:p w14:paraId="5EA268E4" w14:textId="77777777" w:rsidR="00913C68" w:rsidRPr="00A3640C" w:rsidRDefault="00913C68" w:rsidP="00BE022F">
            <w:pPr>
              <w:jc w:val="both"/>
              <w:rPr>
                <w:lang w:val="bg-BG"/>
              </w:rPr>
            </w:pPr>
          </w:p>
        </w:tc>
        <w:tc>
          <w:tcPr>
            <w:tcW w:w="1512" w:type="dxa"/>
            <w:tcBorders>
              <w:top w:val="nil"/>
              <w:bottom w:val="single" w:sz="4" w:space="0" w:color="auto"/>
            </w:tcBorders>
            <w:shd w:val="clear" w:color="auto" w:fill="auto"/>
            <w:vAlign w:val="center"/>
          </w:tcPr>
          <w:p w14:paraId="179EE0D3"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4523CB01" w14:textId="77777777" w:rsidR="00B22C9E" w:rsidRPr="00DD1C0B" w:rsidRDefault="000A7C7F" w:rsidP="00DD1C0B">
            <w:pPr>
              <w:jc w:val="center"/>
              <w:rPr>
                <w:lang w:val="bg-BG"/>
              </w:rPr>
            </w:pPr>
            <w:r>
              <w:rPr>
                <w:lang w:val="bg-BG"/>
              </w:rPr>
              <w:t>5</w:t>
            </w:r>
            <w:r w:rsidR="00B22C9E" w:rsidRPr="00DD1C0B">
              <w:rPr>
                <w:lang w:val="en-US"/>
              </w:rPr>
              <w:t>x2</w:t>
            </w:r>
          </w:p>
        </w:tc>
      </w:tr>
      <w:tr w:rsidR="00B22C9E" w:rsidRPr="00DD1C0B" w14:paraId="6E44DE7E"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4E197D"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37348190"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45B5125"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31671EE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31870E5"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3BAFFB66"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94C5BB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40222EE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5C1A1A5A"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7071C7A2"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580482FE" w14:textId="77777777" w:rsidR="008750A4" w:rsidRPr="00DD1C0B" w:rsidRDefault="00703B2A" w:rsidP="00DD1C0B">
            <w:pPr>
              <w:jc w:val="center"/>
              <w:rPr>
                <w:lang w:val="bg-BG"/>
              </w:rPr>
            </w:pPr>
            <w:r w:rsidRPr="00DD1C0B">
              <w:rPr>
                <w:lang w:val="bg-BG"/>
              </w:rPr>
              <w:t>0</w:t>
            </w:r>
          </w:p>
        </w:tc>
      </w:tr>
      <w:tr w:rsidR="00BF2273" w:rsidRPr="00DC2951" w14:paraId="3D577A74"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7A6E2B95"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6F8AE0E5"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DE2B571" w14:textId="77777777" w:rsidR="00BF2273" w:rsidRPr="00DC2951" w:rsidRDefault="00B907DD" w:rsidP="00B907DD">
            <w:pPr>
              <w:jc w:val="center"/>
              <w:rPr>
                <w:b/>
                <w:szCs w:val="24"/>
                <w:lang w:val="en-US"/>
              </w:rPr>
            </w:pPr>
            <w:r>
              <w:rPr>
                <w:b/>
                <w:szCs w:val="24"/>
                <w:lang w:val="bg-BG"/>
              </w:rPr>
              <w:t>30</w:t>
            </w:r>
          </w:p>
        </w:tc>
      </w:tr>
      <w:tr w:rsidR="00BF2273" w:rsidRPr="00DC2951" w14:paraId="26594FD4"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60019C24"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CFEF6A"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C208349" w14:textId="77777777" w:rsidR="00BF2273" w:rsidRPr="00DC2951" w:rsidRDefault="00B907DD" w:rsidP="00B64353">
            <w:pPr>
              <w:jc w:val="center"/>
              <w:rPr>
                <w:b/>
                <w:szCs w:val="24"/>
                <w:lang w:val="en-US"/>
              </w:rPr>
            </w:pPr>
            <w:r>
              <w:rPr>
                <w:b/>
                <w:szCs w:val="24"/>
                <w:lang w:val="bg-BG"/>
              </w:rPr>
              <w:t>20</w:t>
            </w:r>
          </w:p>
        </w:tc>
      </w:tr>
      <w:tr w:rsidR="00397975" w:rsidRPr="00DD1C0B" w14:paraId="31C4E2DF"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4B58365B" w14:textId="77777777"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на целите</w:t>
            </w:r>
            <w:r w:rsidR="00913826">
              <w:rPr>
                <w:lang w:val="bg-BG"/>
              </w:rPr>
              <w:t>;</w:t>
            </w:r>
          </w:p>
          <w:p w14:paraId="122A1FB2"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750EB2F2"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4FF3F276"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5CA97F25" w14:textId="77777777" w:rsidR="00397975" w:rsidRPr="00DD1C0B" w:rsidRDefault="00397975" w:rsidP="00DF33E6">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6D7F85F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5042E7D6"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488769DC"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9404E97"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6313DEEE"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0C5C35C4" w14:textId="77777777" w:rsidR="005C5025" w:rsidRPr="00DD1C0B" w:rsidRDefault="00B907DD" w:rsidP="00B907DD">
            <w:pPr>
              <w:jc w:val="center"/>
              <w:rPr>
                <w:lang w:val="bg-BG"/>
              </w:rPr>
            </w:pPr>
            <w:r>
              <w:rPr>
                <w:lang w:val="bg-BG"/>
              </w:rPr>
              <w:t>4х4</w:t>
            </w:r>
          </w:p>
        </w:tc>
      </w:tr>
      <w:tr w:rsidR="00397975" w:rsidRPr="00DD1C0B" w14:paraId="1033A6F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DF4E59B"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7192622"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AD88A04"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11F5393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8999179"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66EA1D4"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D4317CE" w14:textId="77777777" w:rsidR="005C5025" w:rsidRPr="00DD1C0B" w:rsidRDefault="00B907DD" w:rsidP="00B907DD">
            <w:pPr>
              <w:jc w:val="center"/>
              <w:rPr>
                <w:lang w:val="bg-BG"/>
              </w:rPr>
            </w:pPr>
            <w:r>
              <w:rPr>
                <w:lang w:val="bg-BG"/>
              </w:rPr>
              <w:t>2х4</w:t>
            </w:r>
          </w:p>
        </w:tc>
      </w:tr>
      <w:tr w:rsidR="00772CD0" w:rsidRPr="00DD1C0B" w14:paraId="613975CD"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7A0C4BB"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DA7F3EE"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F45BB90"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79BE94AD"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469284A" w14:textId="77777777" w:rsidR="00772CD0" w:rsidRPr="00DD1C0B" w:rsidRDefault="00772CD0" w:rsidP="00DD1C0B">
            <w:pPr>
              <w:jc w:val="both"/>
              <w:rPr>
                <w:lang w:val="bg-BG"/>
              </w:rPr>
            </w:pPr>
            <w:r w:rsidRPr="00DD1C0B">
              <w:rPr>
                <w:lang w:val="bg-BG"/>
              </w:rPr>
              <w:lastRenderedPageBreak/>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13B9187"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54A9838" w14:textId="77777777" w:rsidR="00772CD0" w:rsidRPr="00DD1C0B" w:rsidRDefault="00772CD0" w:rsidP="000B2363">
            <w:pPr>
              <w:jc w:val="center"/>
              <w:rPr>
                <w:lang w:val="bg-BG"/>
              </w:rPr>
            </w:pPr>
            <w:r w:rsidRPr="00DD1C0B">
              <w:rPr>
                <w:lang w:val="bg-BG"/>
              </w:rPr>
              <w:t>0</w:t>
            </w:r>
          </w:p>
        </w:tc>
      </w:tr>
      <w:tr w:rsidR="00BF2273" w:rsidRPr="00AB4718" w14:paraId="4A9EDE34" w14:textId="77777777" w:rsidTr="00DE6F86">
        <w:trPr>
          <w:gridAfter w:val="1"/>
          <w:wAfter w:w="1640" w:type="dxa"/>
        </w:trPr>
        <w:tc>
          <w:tcPr>
            <w:tcW w:w="4890" w:type="dxa"/>
            <w:tcBorders>
              <w:top w:val="nil"/>
            </w:tcBorders>
            <w:shd w:val="clear" w:color="auto" w:fill="D9D9D9"/>
          </w:tcPr>
          <w:p w14:paraId="1F5AB194"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755B30A3"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65CE0F" w14:textId="77777777" w:rsidR="0042633F" w:rsidRPr="0042633F" w:rsidRDefault="00B907DD" w:rsidP="00083095">
            <w:pPr>
              <w:jc w:val="center"/>
              <w:rPr>
                <w:b/>
                <w:szCs w:val="24"/>
                <w:lang w:val="bg-BG"/>
              </w:rPr>
            </w:pPr>
            <w:r>
              <w:rPr>
                <w:b/>
                <w:szCs w:val="24"/>
                <w:lang w:val="bg-BG"/>
              </w:rPr>
              <w:t>10</w:t>
            </w:r>
          </w:p>
        </w:tc>
      </w:tr>
      <w:tr w:rsidR="00B22C9E" w:rsidRPr="00DC2951" w14:paraId="652B68C9" w14:textId="77777777" w:rsidTr="00DE6F86">
        <w:trPr>
          <w:gridAfter w:val="1"/>
          <w:wAfter w:w="1640" w:type="dxa"/>
        </w:trPr>
        <w:tc>
          <w:tcPr>
            <w:tcW w:w="4890" w:type="dxa"/>
          </w:tcPr>
          <w:p w14:paraId="1D723DD9"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/ремонтни дейности</w:t>
            </w:r>
            <w:r w:rsidR="00913826">
              <w:rPr>
                <w:lang w:val="bg-BG"/>
              </w:rPr>
              <w:t>;</w:t>
            </w:r>
          </w:p>
          <w:p w14:paraId="42BB634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29DBA203"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69E3080E"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5B8FF6A" w14:textId="77777777" w:rsidR="00B22C9E" w:rsidRPr="00DC2951" w:rsidRDefault="000A7C7F" w:rsidP="00B907DD">
            <w:pPr>
              <w:jc w:val="center"/>
              <w:rPr>
                <w:lang w:val="bg-BG"/>
              </w:rPr>
            </w:pPr>
            <w:r>
              <w:rPr>
                <w:lang w:val="bg-BG"/>
              </w:rPr>
              <w:t>5</w:t>
            </w:r>
            <w:r w:rsidR="00B907DD" w:rsidRPr="00AB4718">
              <w:rPr>
                <w:lang w:val="bg-BG"/>
              </w:rPr>
              <w:t>х</w:t>
            </w:r>
            <w:r w:rsidR="00B907DD">
              <w:rPr>
                <w:lang w:val="bg-BG"/>
              </w:rPr>
              <w:t>2</w:t>
            </w:r>
          </w:p>
        </w:tc>
      </w:tr>
      <w:tr w:rsidR="00B22C9E" w:rsidRPr="00DC2951" w14:paraId="5EE3F600" w14:textId="77777777" w:rsidTr="00DE6F86">
        <w:trPr>
          <w:gridAfter w:val="1"/>
          <w:wAfter w:w="1640" w:type="dxa"/>
        </w:trPr>
        <w:tc>
          <w:tcPr>
            <w:tcW w:w="4890" w:type="dxa"/>
            <w:vAlign w:val="center"/>
          </w:tcPr>
          <w:p w14:paraId="4D5FDAB5"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71563CF9"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146E19E4"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EB09CAA" w14:textId="77777777" w:rsidTr="00DE6F86">
        <w:trPr>
          <w:gridAfter w:val="1"/>
          <w:wAfter w:w="1640" w:type="dxa"/>
        </w:trPr>
        <w:tc>
          <w:tcPr>
            <w:tcW w:w="4890" w:type="dxa"/>
            <w:tcBorders>
              <w:bottom w:val="single" w:sz="4" w:space="0" w:color="auto"/>
            </w:tcBorders>
            <w:vAlign w:val="center"/>
          </w:tcPr>
          <w:p w14:paraId="6A61445A"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30880F2E"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EBB336C"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6930F925" w14:textId="77777777" w:rsidTr="00DE6F86">
        <w:trPr>
          <w:gridAfter w:val="1"/>
          <w:wAfter w:w="1640" w:type="dxa"/>
        </w:trPr>
        <w:tc>
          <w:tcPr>
            <w:tcW w:w="4890" w:type="dxa"/>
            <w:tcBorders>
              <w:bottom w:val="single" w:sz="4" w:space="0" w:color="auto"/>
            </w:tcBorders>
            <w:shd w:val="clear" w:color="auto" w:fill="auto"/>
          </w:tcPr>
          <w:p w14:paraId="7876E4EB"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0439104C"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1C32F014" w14:textId="77777777" w:rsidR="00EC448B" w:rsidRPr="00DC2951" w:rsidRDefault="00EC448B" w:rsidP="005F64B9">
            <w:pPr>
              <w:jc w:val="center"/>
              <w:rPr>
                <w:lang w:val="bg-BG"/>
              </w:rPr>
            </w:pPr>
            <w:r w:rsidRPr="00DC2951">
              <w:rPr>
                <w:lang w:val="bg-BG"/>
              </w:rPr>
              <w:t>0</w:t>
            </w:r>
          </w:p>
        </w:tc>
      </w:tr>
      <w:tr w:rsidR="00FD0E96" w:rsidRPr="00DC2951" w14:paraId="71136924" w14:textId="77777777" w:rsidTr="00DE6F86">
        <w:trPr>
          <w:gridAfter w:val="1"/>
          <w:wAfter w:w="1640" w:type="dxa"/>
        </w:trPr>
        <w:tc>
          <w:tcPr>
            <w:tcW w:w="4890" w:type="dxa"/>
            <w:tcBorders>
              <w:bottom w:val="single" w:sz="4" w:space="0" w:color="auto"/>
            </w:tcBorders>
            <w:shd w:val="clear" w:color="auto" w:fill="A6A6A6"/>
            <w:vAlign w:val="center"/>
          </w:tcPr>
          <w:p w14:paraId="16D2DE08"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proofErr w:type="spellStart"/>
            <w:r w:rsidR="00CE422A" w:rsidRPr="00CE422A">
              <w:rPr>
                <w:b/>
                <w:szCs w:val="24"/>
                <w:lang w:val="ru-RU"/>
              </w:rPr>
              <w:t>Ефективност</w:t>
            </w:r>
            <w:proofErr w:type="spellEnd"/>
            <w:r w:rsidR="00CE422A" w:rsidRPr="00CE422A">
              <w:rPr>
                <w:b/>
                <w:szCs w:val="24"/>
                <w:lang w:val="ru-RU"/>
              </w:rPr>
              <w:t xml:space="preserve">, </w:t>
            </w:r>
            <w:proofErr w:type="spellStart"/>
            <w:r w:rsidR="00CE422A" w:rsidRPr="00CE422A">
              <w:rPr>
                <w:b/>
                <w:szCs w:val="24"/>
                <w:lang w:val="ru-RU"/>
              </w:rPr>
              <w:t>ефикасност</w:t>
            </w:r>
            <w:proofErr w:type="spellEnd"/>
            <w:r w:rsidR="00CE422A" w:rsidRPr="00CE422A">
              <w:rPr>
                <w:b/>
                <w:szCs w:val="24"/>
                <w:lang w:val="ru-RU"/>
              </w:rPr>
              <w:t xml:space="preserve"> и </w:t>
            </w:r>
            <w:proofErr w:type="spellStart"/>
            <w:r w:rsidR="00CE422A" w:rsidRPr="00CE422A">
              <w:rPr>
                <w:b/>
                <w:szCs w:val="24"/>
                <w:lang w:val="ru-RU"/>
              </w:rPr>
              <w:t>икономичност</w:t>
            </w:r>
            <w:proofErr w:type="spellEnd"/>
            <w:r w:rsidR="00CE422A" w:rsidRPr="00CE422A">
              <w:rPr>
                <w:b/>
                <w:szCs w:val="24"/>
                <w:lang w:val="ru-RU"/>
              </w:rPr>
              <w:t xml:space="preserve"> на </w:t>
            </w:r>
            <w:proofErr w:type="spellStart"/>
            <w:r w:rsidR="00CE422A" w:rsidRPr="00CE422A">
              <w:rPr>
                <w:b/>
                <w:szCs w:val="24"/>
                <w:lang w:val="ru-RU"/>
              </w:rPr>
              <w:t>разходите</w:t>
            </w:r>
            <w:proofErr w:type="spellEnd"/>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329C875D"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3A01C5F0" w14:textId="77777777" w:rsidR="0042633F" w:rsidRPr="0042633F" w:rsidRDefault="00B907DD" w:rsidP="007B3AAC">
            <w:pPr>
              <w:jc w:val="center"/>
              <w:rPr>
                <w:b/>
                <w:szCs w:val="24"/>
                <w:lang w:val="bg-BG"/>
              </w:rPr>
            </w:pPr>
            <w:r>
              <w:rPr>
                <w:b/>
                <w:szCs w:val="24"/>
                <w:lang w:val="bg-BG"/>
              </w:rPr>
              <w:t>15</w:t>
            </w:r>
          </w:p>
        </w:tc>
      </w:tr>
      <w:tr w:rsidR="00560490" w:rsidRPr="003B5631" w14:paraId="4AF6E82E" w14:textId="77777777" w:rsidTr="00DE6F86">
        <w:trPr>
          <w:gridAfter w:val="1"/>
          <w:wAfter w:w="1640" w:type="dxa"/>
          <w:trHeight w:val="2608"/>
        </w:trPr>
        <w:tc>
          <w:tcPr>
            <w:tcW w:w="4890" w:type="dxa"/>
          </w:tcPr>
          <w:p w14:paraId="10B58BEF"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1FC5FB0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093D40E0"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0DEE7D5C" w14:textId="77777777"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940034">
              <w:rPr>
                <w:szCs w:val="24"/>
                <w:lang w:val="bg-BG"/>
              </w:rPr>
              <w:t>.</w:t>
            </w:r>
            <w:r w:rsidDel="0045147F">
              <w:rPr>
                <w:szCs w:val="24"/>
                <w:lang w:val="ru-RU"/>
              </w:rPr>
              <w:t xml:space="preserve"> </w:t>
            </w:r>
          </w:p>
          <w:p w14:paraId="114BFDCE" w14:textId="77777777" w:rsidR="00505641" w:rsidRDefault="00505641" w:rsidP="0050564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2B5470F9" w14:textId="77777777" w:rsidR="002C7173" w:rsidRPr="007371CD" w:rsidRDefault="002C7173" w:rsidP="008E0D81">
            <w:pPr>
              <w:spacing w:after="120"/>
              <w:jc w:val="both"/>
              <w:rPr>
                <w:lang w:val="bg-BG"/>
              </w:rPr>
            </w:pPr>
          </w:p>
        </w:tc>
        <w:tc>
          <w:tcPr>
            <w:tcW w:w="1512" w:type="dxa"/>
            <w:vAlign w:val="center"/>
          </w:tcPr>
          <w:p w14:paraId="617ECF94"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58EE59C6"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7B78C394" w14:textId="77777777" w:rsidTr="00DE6F86">
        <w:trPr>
          <w:gridAfter w:val="1"/>
          <w:wAfter w:w="1640" w:type="dxa"/>
        </w:trPr>
        <w:tc>
          <w:tcPr>
            <w:tcW w:w="4890" w:type="dxa"/>
            <w:vAlign w:val="center"/>
          </w:tcPr>
          <w:p w14:paraId="7D361216"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1E60CCFB"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02A47DBF" w14:textId="77777777" w:rsidR="00505641" w:rsidDel="004D04B5" w:rsidRDefault="00B907DD" w:rsidP="00B907DD">
            <w:pPr>
              <w:jc w:val="center"/>
              <w:rPr>
                <w:lang w:val="bg-BG"/>
              </w:rPr>
            </w:pPr>
            <w:r>
              <w:rPr>
                <w:lang w:val="bg-BG"/>
              </w:rPr>
              <w:t>4х3</w:t>
            </w:r>
          </w:p>
        </w:tc>
      </w:tr>
      <w:tr w:rsidR="00505641" w:rsidRPr="003B5631" w14:paraId="0CC33C91" w14:textId="77777777" w:rsidTr="00DE6F86">
        <w:trPr>
          <w:gridAfter w:val="1"/>
          <w:wAfter w:w="1640" w:type="dxa"/>
        </w:trPr>
        <w:tc>
          <w:tcPr>
            <w:tcW w:w="4890" w:type="dxa"/>
            <w:tcBorders>
              <w:bottom w:val="single" w:sz="4" w:space="0" w:color="auto"/>
            </w:tcBorders>
          </w:tcPr>
          <w:p w14:paraId="62F3F1A3"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389E822"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1C9B4C1A" w14:textId="77777777" w:rsidR="00505641" w:rsidRPr="00B907DD" w:rsidRDefault="00B907DD" w:rsidP="00B907DD">
            <w:pPr>
              <w:jc w:val="center"/>
              <w:rPr>
                <w:lang w:val="bg-BG"/>
              </w:rPr>
            </w:pPr>
            <w:r w:rsidRPr="00C866D7">
              <w:t>3х</w:t>
            </w:r>
            <w:r>
              <w:rPr>
                <w:lang w:val="bg-BG"/>
              </w:rPr>
              <w:t>3</w:t>
            </w:r>
          </w:p>
        </w:tc>
      </w:tr>
      <w:tr w:rsidR="00505641" w:rsidRPr="003B5631" w14:paraId="6D934702" w14:textId="77777777" w:rsidTr="00DE6F86">
        <w:trPr>
          <w:gridAfter w:val="1"/>
          <w:wAfter w:w="1640" w:type="dxa"/>
        </w:trPr>
        <w:tc>
          <w:tcPr>
            <w:tcW w:w="4890" w:type="dxa"/>
            <w:tcBorders>
              <w:bottom w:val="single" w:sz="4" w:space="0" w:color="auto"/>
            </w:tcBorders>
            <w:vAlign w:val="center"/>
          </w:tcPr>
          <w:p w14:paraId="38F74637" w14:textId="77777777" w:rsidR="00505641" w:rsidRPr="00BE022F" w:rsidRDefault="00505641" w:rsidP="00D34054">
            <w:pPr>
              <w:jc w:val="both"/>
              <w:rPr>
                <w:lang w:val="ru-RU"/>
              </w:rPr>
            </w:pPr>
            <w:r>
              <w:rPr>
                <w:lang w:val="ru-RU"/>
              </w:rPr>
              <w:t xml:space="preserve">Два от </w:t>
            </w:r>
            <w:proofErr w:type="spellStart"/>
            <w:r>
              <w:rPr>
                <w:lang w:val="ru-RU"/>
              </w:rPr>
              <w:t>горепосочените</w:t>
            </w:r>
            <w:proofErr w:type="spellEnd"/>
            <w:r>
              <w:rPr>
                <w:lang w:val="ru-RU"/>
              </w:rPr>
              <w:t xml:space="preserve"> критерии </w:t>
            </w:r>
            <w:proofErr w:type="spellStart"/>
            <w:r>
              <w:rPr>
                <w:lang w:val="ru-RU"/>
              </w:rPr>
              <w:t>са</w:t>
            </w:r>
            <w:proofErr w:type="spellEnd"/>
            <w:r>
              <w:rPr>
                <w:lang w:val="ru-RU"/>
              </w:rPr>
              <w:t xml:space="preserve"> </w:t>
            </w:r>
            <w:proofErr w:type="spellStart"/>
            <w:r>
              <w:rPr>
                <w:lang w:val="ru-RU"/>
              </w:rPr>
              <w:t>изпълнени</w:t>
            </w:r>
            <w:proofErr w:type="spellEnd"/>
          </w:p>
        </w:tc>
        <w:tc>
          <w:tcPr>
            <w:tcW w:w="1512" w:type="dxa"/>
            <w:tcBorders>
              <w:bottom w:val="single" w:sz="4" w:space="0" w:color="auto"/>
            </w:tcBorders>
            <w:vAlign w:val="center"/>
          </w:tcPr>
          <w:p w14:paraId="014D8706"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164198E5" w14:textId="77777777" w:rsidR="00505641" w:rsidRDefault="00B907DD" w:rsidP="00B907DD">
            <w:pPr>
              <w:jc w:val="center"/>
              <w:rPr>
                <w:lang w:val="bg-BG"/>
              </w:rPr>
            </w:pPr>
            <w:r>
              <w:rPr>
                <w:lang w:val="bg-BG"/>
              </w:rPr>
              <w:t>2х3</w:t>
            </w:r>
          </w:p>
        </w:tc>
      </w:tr>
      <w:tr w:rsidR="00505641" w:rsidRPr="003B5631" w14:paraId="49EB084B" w14:textId="77777777" w:rsidTr="00DE6F86">
        <w:trPr>
          <w:gridAfter w:val="1"/>
          <w:wAfter w:w="1640" w:type="dxa"/>
        </w:trPr>
        <w:tc>
          <w:tcPr>
            <w:tcW w:w="4890" w:type="dxa"/>
            <w:tcBorders>
              <w:bottom w:val="single" w:sz="4" w:space="0" w:color="auto"/>
            </w:tcBorders>
            <w:vAlign w:val="center"/>
          </w:tcPr>
          <w:p w14:paraId="4617F773" w14:textId="77777777" w:rsidR="00505641" w:rsidDel="00A13C58" w:rsidRDefault="00505641" w:rsidP="00D34054">
            <w:pPr>
              <w:jc w:val="both"/>
              <w:rPr>
                <w:lang w:val="bg-BG"/>
              </w:rPr>
            </w:pPr>
            <w:proofErr w:type="gramStart"/>
            <w:r w:rsidRPr="00BE022F">
              <w:rPr>
                <w:lang w:val="ru-RU"/>
              </w:rPr>
              <w:t>Един</w:t>
            </w:r>
            <w:proofErr w:type="gramEnd"/>
            <w:r>
              <w:rPr>
                <w:lang w:val="bg-BG"/>
              </w:rPr>
              <w:t xml:space="preserve"> от горепосочените критерии е изпълнен</w:t>
            </w:r>
          </w:p>
        </w:tc>
        <w:tc>
          <w:tcPr>
            <w:tcW w:w="1512" w:type="dxa"/>
            <w:tcBorders>
              <w:bottom w:val="single" w:sz="4" w:space="0" w:color="auto"/>
            </w:tcBorders>
            <w:vAlign w:val="center"/>
          </w:tcPr>
          <w:p w14:paraId="207CBF3C"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6CC12D12" w14:textId="77777777" w:rsidR="00505641" w:rsidRPr="00BE022F" w:rsidRDefault="00B907DD" w:rsidP="00B907DD">
            <w:pPr>
              <w:jc w:val="center"/>
              <w:rPr>
                <w:lang w:val="en-US"/>
              </w:rPr>
            </w:pPr>
            <w:r>
              <w:rPr>
                <w:lang w:val="bg-BG"/>
              </w:rPr>
              <w:t>1х3</w:t>
            </w:r>
          </w:p>
        </w:tc>
      </w:tr>
      <w:tr w:rsidR="00505641" w:rsidRPr="003B5631" w14:paraId="0417F40C" w14:textId="77777777" w:rsidTr="00DE6F86">
        <w:trPr>
          <w:gridAfter w:val="1"/>
          <w:wAfter w:w="1640" w:type="dxa"/>
        </w:trPr>
        <w:tc>
          <w:tcPr>
            <w:tcW w:w="4890" w:type="dxa"/>
            <w:tcBorders>
              <w:bottom w:val="single" w:sz="4" w:space="0" w:color="auto"/>
            </w:tcBorders>
          </w:tcPr>
          <w:p w14:paraId="58AA0FB8" w14:textId="77777777" w:rsidR="00505641" w:rsidRPr="00950D02" w:rsidRDefault="00505641" w:rsidP="0038535F">
            <w:pPr>
              <w:jc w:val="both"/>
              <w:rPr>
                <w:lang w:val="bg-BG"/>
              </w:rPr>
            </w:pPr>
            <w:r w:rsidRPr="003B5631">
              <w:rPr>
                <w:szCs w:val="24"/>
                <w:lang w:val="bg-BG"/>
              </w:rPr>
              <w:lastRenderedPageBreak/>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0F29E3F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551AE6E0" w14:textId="77777777" w:rsidR="00505641" w:rsidRPr="003870F1" w:rsidRDefault="00505641" w:rsidP="007E58EB">
            <w:pPr>
              <w:jc w:val="center"/>
              <w:rPr>
                <w:szCs w:val="24"/>
                <w:lang w:val="bg-BG"/>
              </w:rPr>
            </w:pPr>
            <w:r w:rsidRPr="003870F1">
              <w:rPr>
                <w:szCs w:val="24"/>
                <w:lang w:val="bg-BG"/>
              </w:rPr>
              <w:t>0</w:t>
            </w:r>
          </w:p>
        </w:tc>
      </w:tr>
      <w:tr w:rsidR="00B907DD" w:rsidRPr="003B5631" w14:paraId="3E31D924" w14:textId="77777777" w:rsidTr="00DE6F86">
        <w:trPr>
          <w:gridAfter w:val="1"/>
          <w:wAfter w:w="1640" w:type="dxa"/>
        </w:trPr>
        <w:tc>
          <w:tcPr>
            <w:tcW w:w="4890" w:type="dxa"/>
            <w:tcBorders>
              <w:bottom w:val="single" w:sz="4" w:space="0" w:color="auto"/>
            </w:tcBorders>
            <w:shd w:val="clear" w:color="auto" w:fill="BFBFBF"/>
          </w:tcPr>
          <w:p w14:paraId="25FA2D94"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09B3499B"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3E1B73AF" w14:textId="77777777" w:rsidR="00B907DD" w:rsidRPr="00DE6F86" w:rsidRDefault="00B907DD" w:rsidP="00B907DD">
            <w:pPr>
              <w:jc w:val="center"/>
              <w:rPr>
                <w:b/>
                <w:szCs w:val="24"/>
                <w:lang w:val="bg-BG"/>
              </w:rPr>
            </w:pPr>
            <w:r w:rsidRPr="00DE6F86">
              <w:rPr>
                <w:b/>
              </w:rPr>
              <w:t>30</w:t>
            </w:r>
          </w:p>
        </w:tc>
      </w:tr>
      <w:tr w:rsidR="000A7C7F" w:rsidRPr="002D3BB6" w14:paraId="7779F7F6"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9640862" w14:textId="77777777" w:rsidR="000824E7" w:rsidRPr="000824E7" w:rsidRDefault="000824E7" w:rsidP="000824E7">
            <w:pPr>
              <w:jc w:val="both"/>
              <w:rPr>
                <w:b/>
                <w:lang w:val="bg-BG"/>
              </w:rPr>
            </w:pPr>
            <w:r w:rsidRPr="000824E7">
              <w:rPr>
                <w:snapToGrid/>
                <w:color w:val="000000"/>
                <w:szCs w:val="24"/>
                <w:lang w:val="bg-BG" w:eastAsia="bg-BG"/>
              </w:rPr>
              <w:t xml:space="preserve">1. Проектът включва като целева група млади хора от </w:t>
            </w:r>
            <w:proofErr w:type="spellStart"/>
            <w:r w:rsidRPr="000824E7">
              <w:rPr>
                <w:snapToGrid/>
                <w:color w:val="000000"/>
                <w:szCs w:val="24"/>
                <w:lang w:val="bg-BG" w:eastAsia="bg-BG"/>
              </w:rPr>
              <w:t>маргинализирани</w:t>
            </w:r>
            <w:proofErr w:type="spellEnd"/>
            <w:r w:rsidRPr="000824E7">
              <w:rPr>
                <w:snapToGrid/>
                <w:color w:val="000000"/>
                <w:szCs w:val="24"/>
                <w:lang w:val="bg-BG" w:eastAsia="bg-BG"/>
              </w:rPr>
              <w:t xml:space="preserve"> общности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2DA243F6"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515FC39" w14:textId="77777777" w:rsidR="000824E7" w:rsidRPr="000A7C7F" w:rsidRDefault="000824E7" w:rsidP="00D516EA">
            <w:pPr>
              <w:jc w:val="center"/>
              <w:rPr>
                <w:lang w:val="bg-BG"/>
              </w:rPr>
            </w:pPr>
            <w:r w:rsidRPr="000A7C7F">
              <w:rPr>
                <w:lang w:val="bg-BG"/>
              </w:rPr>
              <w:t>6</w:t>
            </w:r>
          </w:p>
        </w:tc>
      </w:tr>
      <w:tr w:rsidR="000824E7" w:rsidRPr="002D3BB6" w14:paraId="30A3B86B"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D2A8FBB" w14:textId="77777777" w:rsidR="000824E7" w:rsidRPr="000824E7" w:rsidRDefault="000824E7" w:rsidP="000824E7">
            <w:pPr>
              <w:jc w:val="both"/>
              <w:rPr>
                <w:snapToGrid/>
                <w:color w:val="000000"/>
                <w:szCs w:val="24"/>
                <w:lang w:val="bg-BG" w:eastAsia="bg-BG"/>
              </w:rPr>
            </w:pPr>
            <w:r>
              <w:rPr>
                <w:snapToGrid/>
                <w:color w:val="000000"/>
                <w:szCs w:val="24"/>
                <w:lang w:val="bg-BG" w:eastAsia="bg-BG"/>
              </w:rPr>
              <w:t>2</w:t>
            </w:r>
            <w:r w:rsidRPr="000824E7">
              <w:rPr>
                <w:snapToGrid/>
                <w:color w:val="000000"/>
                <w:szCs w:val="24"/>
                <w:lang w:val="bg-BG" w:eastAsia="bg-BG"/>
              </w:rPr>
              <w:t xml:space="preserve">. Проектът включва осигуряване на заетост на млади хора в населено място със засилена миграция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4D8BA0D"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09663248" w14:textId="77777777" w:rsidR="000824E7" w:rsidRPr="000A7C7F" w:rsidRDefault="000824E7" w:rsidP="00D516EA">
            <w:pPr>
              <w:jc w:val="center"/>
              <w:rPr>
                <w:lang w:val="bg-BG"/>
              </w:rPr>
            </w:pPr>
            <w:r w:rsidRPr="000A7C7F">
              <w:rPr>
                <w:lang w:val="bg-BG"/>
              </w:rPr>
              <w:t>6</w:t>
            </w:r>
          </w:p>
        </w:tc>
      </w:tr>
      <w:tr w:rsidR="000824E7" w:rsidRPr="002D3BB6" w14:paraId="705ECA9C"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3E6A68F" w14:textId="77777777" w:rsidR="000824E7" w:rsidRPr="000824E7" w:rsidRDefault="000824E7" w:rsidP="000824E7">
            <w:pPr>
              <w:jc w:val="both"/>
              <w:rPr>
                <w:snapToGrid/>
                <w:color w:val="000000"/>
                <w:szCs w:val="24"/>
                <w:lang w:val="bg-BG" w:eastAsia="bg-BG"/>
              </w:rPr>
            </w:pPr>
            <w:r w:rsidRPr="000824E7">
              <w:rPr>
                <w:snapToGrid/>
                <w:color w:val="000000"/>
                <w:szCs w:val="24"/>
                <w:lang w:val="bg-BG" w:eastAsia="bg-BG"/>
              </w:rPr>
              <w:t xml:space="preserve">3. Проектът е свързан с друга дейност, финансирана  по друга мярка от СМР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12906C95"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9A23F2F" w14:textId="718261BD" w:rsidR="000824E7" w:rsidRPr="004273FA" w:rsidRDefault="00770566" w:rsidP="000824E7">
            <w:pPr>
              <w:jc w:val="center"/>
              <w:rPr>
                <w:lang w:val="bg-BG"/>
              </w:rPr>
            </w:pPr>
            <w:r>
              <w:rPr>
                <w:lang w:val="bg-BG"/>
              </w:rPr>
              <w:t>2</w:t>
            </w:r>
          </w:p>
        </w:tc>
      </w:tr>
      <w:tr w:rsidR="00B907DD" w:rsidRPr="002D3BB6" w14:paraId="2D92A7AD" w14:textId="77777777" w:rsidTr="00DE6F86">
        <w:trPr>
          <w:gridAfter w:val="1"/>
          <w:wAfter w:w="1640" w:type="dxa"/>
        </w:trPr>
        <w:tc>
          <w:tcPr>
            <w:tcW w:w="4890" w:type="dxa"/>
            <w:tcBorders>
              <w:bottom w:val="single" w:sz="4" w:space="0" w:color="auto"/>
            </w:tcBorders>
          </w:tcPr>
          <w:p w14:paraId="7F8FA905" w14:textId="77777777" w:rsidR="00B907DD" w:rsidRPr="000824E7" w:rsidRDefault="000824E7" w:rsidP="000824E7">
            <w:pPr>
              <w:spacing w:line="276" w:lineRule="auto"/>
              <w:rPr>
                <w:color w:val="000000" w:themeColor="text1"/>
                <w:lang w:val="ru-RU"/>
              </w:rPr>
            </w:pPr>
            <w:r w:rsidRPr="000824E7">
              <w:rPr>
                <w:snapToGrid/>
                <w:color w:val="000000"/>
                <w:szCs w:val="24"/>
                <w:lang w:val="bg-BG" w:eastAsia="bg-BG"/>
              </w:rPr>
              <w:t xml:space="preserve">4. Проектът е иновативен  </w:t>
            </w:r>
          </w:p>
        </w:tc>
        <w:tc>
          <w:tcPr>
            <w:tcW w:w="1512" w:type="dxa"/>
            <w:tcBorders>
              <w:bottom w:val="single" w:sz="4" w:space="0" w:color="auto"/>
            </w:tcBorders>
          </w:tcPr>
          <w:p w14:paraId="455429D0"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tcPr>
          <w:p w14:paraId="48D4FA49" w14:textId="77777777" w:rsidR="00B907DD" w:rsidRPr="000A7C7F" w:rsidRDefault="000824E7" w:rsidP="00B907DD">
            <w:pPr>
              <w:jc w:val="center"/>
              <w:rPr>
                <w:lang w:val="ru-RU"/>
              </w:rPr>
            </w:pPr>
            <w:r w:rsidRPr="000A7C7F">
              <w:rPr>
                <w:lang w:val="ru-RU"/>
              </w:rPr>
              <w:t>6</w:t>
            </w:r>
          </w:p>
        </w:tc>
      </w:tr>
      <w:tr w:rsidR="000824E7" w:rsidRPr="007B222C" w14:paraId="144E0287" w14:textId="77777777" w:rsidTr="00C40DA7">
        <w:trPr>
          <w:gridAfter w:val="1"/>
          <w:wAfter w:w="1640" w:type="dxa"/>
        </w:trPr>
        <w:tc>
          <w:tcPr>
            <w:tcW w:w="4890" w:type="dxa"/>
            <w:tcBorders>
              <w:bottom w:val="single" w:sz="4" w:space="0" w:color="auto"/>
            </w:tcBorders>
          </w:tcPr>
          <w:p w14:paraId="6E375390" w14:textId="77777777" w:rsidR="000824E7" w:rsidRPr="000824E7" w:rsidRDefault="000824E7" w:rsidP="00D516EA">
            <w:pPr>
              <w:spacing w:line="276" w:lineRule="auto"/>
              <w:rPr>
                <w:color w:val="000000" w:themeColor="text1"/>
                <w:lang w:val="ru-RU"/>
              </w:rPr>
            </w:pPr>
            <w:r>
              <w:rPr>
                <w:snapToGrid/>
                <w:color w:val="000000"/>
                <w:szCs w:val="24"/>
                <w:lang w:val="bg-BG" w:eastAsia="bg-BG"/>
              </w:rPr>
              <w:t xml:space="preserve">5. </w:t>
            </w:r>
            <w:r w:rsidRPr="000824E7">
              <w:rPr>
                <w:snapToGrid/>
                <w:color w:val="000000"/>
                <w:szCs w:val="24"/>
                <w:lang w:val="bg-BG" w:eastAsia="bg-BG"/>
              </w:rPr>
              <w:t>Проектът е с гарантирана устойчивост след неговото приключване</w:t>
            </w:r>
          </w:p>
        </w:tc>
        <w:tc>
          <w:tcPr>
            <w:tcW w:w="1512" w:type="dxa"/>
            <w:tcBorders>
              <w:bottom w:val="single" w:sz="4" w:space="0" w:color="auto"/>
            </w:tcBorders>
          </w:tcPr>
          <w:p w14:paraId="5B8DB299" w14:textId="77777777" w:rsidR="000824E7" w:rsidRPr="007B222C" w:rsidRDefault="000824E7" w:rsidP="00C40DA7">
            <w:pPr>
              <w:jc w:val="center"/>
              <w:rPr>
                <w:szCs w:val="24"/>
                <w:lang w:val="bg-BG"/>
              </w:rPr>
            </w:pPr>
          </w:p>
        </w:tc>
        <w:tc>
          <w:tcPr>
            <w:tcW w:w="1678" w:type="dxa"/>
            <w:tcBorders>
              <w:bottom w:val="single" w:sz="4" w:space="0" w:color="auto"/>
            </w:tcBorders>
            <w:shd w:val="clear" w:color="auto" w:fill="FFFFFF"/>
          </w:tcPr>
          <w:p w14:paraId="66097803" w14:textId="77777777" w:rsidR="000824E7" w:rsidRPr="000A7C7F" w:rsidRDefault="000A7C7F" w:rsidP="00C40DA7">
            <w:pPr>
              <w:jc w:val="center"/>
              <w:rPr>
                <w:lang w:val="bg-BG"/>
              </w:rPr>
            </w:pPr>
            <w:r w:rsidRPr="000A7C7F">
              <w:rPr>
                <w:lang w:val="bg-BG"/>
              </w:rPr>
              <w:t>5</w:t>
            </w:r>
          </w:p>
        </w:tc>
      </w:tr>
      <w:tr w:rsidR="000824E7" w:rsidRPr="007B222C" w14:paraId="29F445C2" w14:textId="77777777" w:rsidTr="00C40DA7">
        <w:trPr>
          <w:gridAfter w:val="1"/>
          <w:wAfter w:w="1640" w:type="dxa"/>
        </w:trPr>
        <w:tc>
          <w:tcPr>
            <w:tcW w:w="4890" w:type="dxa"/>
            <w:tcBorders>
              <w:bottom w:val="single" w:sz="4" w:space="0" w:color="auto"/>
            </w:tcBorders>
          </w:tcPr>
          <w:p w14:paraId="0FC3BD0D" w14:textId="77777777" w:rsidR="000824E7" w:rsidRPr="000824E7" w:rsidRDefault="000824E7" w:rsidP="00D516EA">
            <w:pPr>
              <w:spacing w:line="276" w:lineRule="auto"/>
              <w:rPr>
                <w:color w:val="000000" w:themeColor="text1"/>
                <w:lang w:val="ru-RU"/>
              </w:rPr>
            </w:pPr>
            <w:r w:rsidRPr="000824E7">
              <w:rPr>
                <w:snapToGrid/>
                <w:color w:val="000000"/>
                <w:szCs w:val="24"/>
                <w:lang w:val="bg-BG" w:eastAsia="bg-BG"/>
              </w:rPr>
              <w:t>6. Проектът е насочен основно в сектора на услугите и малкия бизнес</w:t>
            </w:r>
          </w:p>
        </w:tc>
        <w:tc>
          <w:tcPr>
            <w:tcW w:w="1512" w:type="dxa"/>
            <w:tcBorders>
              <w:bottom w:val="single" w:sz="4" w:space="0" w:color="auto"/>
            </w:tcBorders>
          </w:tcPr>
          <w:p w14:paraId="6338648D" w14:textId="77777777" w:rsidR="000824E7" w:rsidRPr="007B222C" w:rsidRDefault="000824E7" w:rsidP="00C40DA7">
            <w:pPr>
              <w:jc w:val="center"/>
              <w:rPr>
                <w:szCs w:val="24"/>
                <w:lang w:val="bg-BG"/>
              </w:rPr>
            </w:pPr>
          </w:p>
        </w:tc>
        <w:tc>
          <w:tcPr>
            <w:tcW w:w="1678" w:type="dxa"/>
            <w:tcBorders>
              <w:bottom w:val="single" w:sz="4" w:space="0" w:color="auto"/>
            </w:tcBorders>
            <w:shd w:val="clear" w:color="auto" w:fill="FFFFFF"/>
          </w:tcPr>
          <w:p w14:paraId="05766458" w14:textId="31EC7C62" w:rsidR="000824E7" w:rsidRPr="000A7C7F" w:rsidRDefault="00770566" w:rsidP="00C40DA7">
            <w:pPr>
              <w:jc w:val="center"/>
              <w:rPr>
                <w:lang w:val="bg-BG"/>
              </w:rPr>
            </w:pPr>
            <w:r>
              <w:rPr>
                <w:lang w:val="bg-BG"/>
              </w:rPr>
              <w:t>5</w:t>
            </w:r>
          </w:p>
        </w:tc>
      </w:tr>
      <w:tr w:rsidR="000824E7" w:rsidRPr="007F2BC5" w14:paraId="6C452052" w14:textId="77777777" w:rsidTr="00DE6F8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B24E963" w14:textId="77777777" w:rsidR="000824E7" w:rsidRPr="003B5631" w:rsidRDefault="000824E7"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21A407F" w14:textId="77777777" w:rsidR="000824E7" w:rsidRPr="007F2BC5" w:rsidRDefault="000824E7" w:rsidP="00C0087B">
            <w:pPr>
              <w:jc w:val="center"/>
              <w:rPr>
                <w:b/>
                <w:szCs w:val="24"/>
                <w:lang w:val="bg-BG"/>
              </w:rPr>
            </w:pPr>
          </w:p>
        </w:tc>
        <w:tc>
          <w:tcPr>
            <w:tcW w:w="1678" w:type="dxa"/>
            <w:shd w:val="clear" w:color="auto" w:fill="BFBFBF"/>
          </w:tcPr>
          <w:p w14:paraId="7429378D" w14:textId="77777777" w:rsidR="000824E7" w:rsidRPr="007F2BC5" w:rsidRDefault="000824E7" w:rsidP="00817487">
            <w:pPr>
              <w:rPr>
                <w:b/>
                <w:szCs w:val="24"/>
                <w:lang w:val="bg-BG"/>
              </w:rPr>
            </w:pPr>
            <w:r w:rsidRPr="00C06F8A">
              <w:rPr>
                <w:b/>
                <w:szCs w:val="24"/>
              </w:rPr>
              <w:t>100</w:t>
            </w:r>
          </w:p>
        </w:tc>
      </w:tr>
    </w:tbl>
    <w:p w14:paraId="32F5CC9F" w14:textId="77777777" w:rsidR="006A3790" w:rsidRDefault="006A3790" w:rsidP="00AF443D">
      <w:pPr>
        <w:jc w:val="both"/>
        <w:rPr>
          <w:lang w:val="bg-BG"/>
        </w:rPr>
      </w:pPr>
    </w:p>
    <w:p w14:paraId="1AB7B9B8" w14:textId="77777777" w:rsidR="00500B06" w:rsidRDefault="00500B06" w:rsidP="00AF443D">
      <w:pPr>
        <w:jc w:val="both"/>
        <w:rPr>
          <w:lang w:val="bg-BG"/>
        </w:rPr>
      </w:pPr>
    </w:p>
    <w:p w14:paraId="155C860A" w14:textId="77777777" w:rsidR="00DF33E6" w:rsidRPr="007D4849" w:rsidRDefault="00165D7B" w:rsidP="00DF33E6">
      <w:pPr>
        <w:jc w:val="both"/>
        <w:rPr>
          <w:lang w:val="ru-RU"/>
        </w:rPr>
      </w:pPr>
      <w:proofErr w:type="spellStart"/>
      <w:r w:rsidRPr="007D4849">
        <w:rPr>
          <w:lang w:val="ru-RU"/>
        </w:rPr>
        <w:t>Иновация</w:t>
      </w:r>
      <w:proofErr w:type="spellEnd"/>
      <w:r w:rsidR="00DF33E6" w:rsidRPr="007D4849">
        <w:rPr>
          <w:lang w:val="ru-RU"/>
        </w:rPr>
        <w:t xml:space="preserve"> е </w:t>
      </w:r>
      <w:proofErr w:type="spellStart"/>
      <w:r w:rsidR="00DF33E6" w:rsidRPr="007D4849">
        <w:rPr>
          <w:lang w:val="ru-RU"/>
        </w:rPr>
        <w:t>въвеждане</w:t>
      </w:r>
      <w:proofErr w:type="spellEnd"/>
      <w:r w:rsidR="00DF33E6" w:rsidRPr="007D4849">
        <w:rPr>
          <w:lang w:val="ru-RU"/>
        </w:rPr>
        <w:t xml:space="preserve"> в </w:t>
      </w:r>
      <w:proofErr w:type="spellStart"/>
      <w:r w:rsidR="00DF33E6" w:rsidRPr="007D4849">
        <w:rPr>
          <w:lang w:val="ru-RU"/>
        </w:rPr>
        <w:t>употреба</w:t>
      </w:r>
      <w:proofErr w:type="spellEnd"/>
      <w:r w:rsidR="00DF33E6" w:rsidRPr="007D4849">
        <w:rPr>
          <w:lang w:val="ru-RU"/>
        </w:rPr>
        <w:t xml:space="preserve"> на </w:t>
      </w:r>
      <w:proofErr w:type="spellStart"/>
      <w:r w:rsidR="00DF33E6" w:rsidRPr="007D4849">
        <w:rPr>
          <w:lang w:val="ru-RU"/>
        </w:rPr>
        <w:t>някакъв</w:t>
      </w:r>
      <w:proofErr w:type="spellEnd"/>
      <w:r w:rsidR="00DF33E6" w:rsidRPr="007D4849">
        <w:rPr>
          <w:lang w:val="ru-RU"/>
        </w:rPr>
        <w:t xml:space="preserve"> нов или </w:t>
      </w:r>
      <w:proofErr w:type="spellStart"/>
      <w:r w:rsidR="00DF33E6" w:rsidRPr="007D4849">
        <w:rPr>
          <w:lang w:val="ru-RU"/>
        </w:rPr>
        <w:t>значително</w:t>
      </w:r>
      <w:proofErr w:type="spellEnd"/>
      <w:r w:rsidR="00DF33E6" w:rsidRPr="007D4849">
        <w:rPr>
          <w:lang w:val="ru-RU"/>
        </w:rPr>
        <w:t xml:space="preserve"> </w:t>
      </w:r>
      <w:proofErr w:type="spellStart"/>
      <w:r w:rsidR="00DF33E6" w:rsidRPr="007D4849">
        <w:rPr>
          <w:lang w:val="ru-RU"/>
        </w:rPr>
        <w:t>подобрен</w:t>
      </w:r>
      <w:proofErr w:type="spellEnd"/>
      <w:r w:rsidR="00DF33E6" w:rsidRPr="007D4849">
        <w:rPr>
          <w:lang w:val="ru-RU"/>
        </w:rPr>
        <w:t xml:space="preserve"> продукт (стока или услуга) или </w:t>
      </w:r>
      <w:proofErr w:type="spellStart"/>
      <w:r w:rsidR="00DF33E6" w:rsidRPr="007D4849">
        <w:rPr>
          <w:lang w:val="ru-RU"/>
        </w:rPr>
        <w:t>производствен</w:t>
      </w:r>
      <w:proofErr w:type="spellEnd"/>
      <w:r w:rsidR="00DF33E6" w:rsidRPr="007D4849">
        <w:rPr>
          <w:lang w:val="ru-RU"/>
        </w:rPr>
        <w:t xml:space="preserve"> </w:t>
      </w:r>
      <w:proofErr w:type="spellStart"/>
      <w:r w:rsidR="00DF33E6" w:rsidRPr="007D4849">
        <w:rPr>
          <w:lang w:val="ru-RU"/>
        </w:rPr>
        <w:t>процес</w:t>
      </w:r>
      <w:proofErr w:type="spellEnd"/>
      <w:r w:rsidR="00DF33E6" w:rsidRPr="007D4849">
        <w:rPr>
          <w:lang w:val="ru-RU"/>
        </w:rPr>
        <w:t xml:space="preserve">, на нов метод за маркетинг или на нов </w:t>
      </w:r>
      <w:proofErr w:type="spellStart"/>
      <w:r w:rsidR="00DF33E6" w:rsidRPr="007D4849">
        <w:rPr>
          <w:lang w:val="ru-RU"/>
        </w:rPr>
        <w:t>организационен</w:t>
      </w:r>
      <w:proofErr w:type="spellEnd"/>
      <w:r w:rsidR="00DF33E6" w:rsidRPr="007D4849">
        <w:rPr>
          <w:lang w:val="ru-RU"/>
        </w:rPr>
        <w:t xml:space="preserve"> метод в </w:t>
      </w:r>
      <w:proofErr w:type="spellStart"/>
      <w:r w:rsidR="00DF33E6" w:rsidRPr="007D4849">
        <w:rPr>
          <w:lang w:val="ru-RU"/>
        </w:rPr>
        <w:t>търговската</w:t>
      </w:r>
      <w:proofErr w:type="spellEnd"/>
      <w:r w:rsidR="00DF33E6" w:rsidRPr="007D4849">
        <w:rPr>
          <w:lang w:val="ru-RU"/>
        </w:rPr>
        <w:t xml:space="preserve"> практика, </w:t>
      </w:r>
      <w:proofErr w:type="spellStart"/>
      <w:r w:rsidR="00DF33E6" w:rsidRPr="007D4849">
        <w:rPr>
          <w:lang w:val="ru-RU"/>
        </w:rPr>
        <w:t>организацията</w:t>
      </w:r>
      <w:proofErr w:type="spellEnd"/>
      <w:r w:rsidR="00DF33E6" w:rsidRPr="007D4849">
        <w:rPr>
          <w:lang w:val="ru-RU"/>
        </w:rPr>
        <w:t xml:space="preserve"> </w:t>
      </w:r>
      <w:proofErr w:type="gramStart"/>
      <w:r w:rsidR="00DF33E6" w:rsidRPr="007D4849">
        <w:rPr>
          <w:lang w:val="ru-RU"/>
        </w:rPr>
        <w:t>на работните</w:t>
      </w:r>
      <w:proofErr w:type="gramEnd"/>
      <w:r w:rsidR="00DF33E6" w:rsidRPr="007D4849">
        <w:rPr>
          <w:lang w:val="ru-RU"/>
        </w:rPr>
        <w:t xml:space="preserve"> места или </w:t>
      </w:r>
      <w:proofErr w:type="spellStart"/>
      <w:r w:rsidR="00DF33E6" w:rsidRPr="007D4849">
        <w:rPr>
          <w:lang w:val="ru-RU"/>
        </w:rPr>
        <w:t>външните</w:t>
      </w:r>
      <w:proofErr w:type="spellEnd"/>
      <w:r w:rsidR="00DF33E6" w:rsidRPr="007D4849">
        <w:rPr>
          <w:lang w:val="ru-RU"/>
        </w:rPr>
        <w:t xml:space="preserve"> </w:t>
      </w:r>
      <w:proofErr w:type="spellStart"/>
      <w:r w:rsidR="00DF33E6" w:rsidRPr="007D4849">
        <w:rPr>
          <w:lang w:val="ru-RU"/>
        </w:rPr>
        <w:t>връзки</w:t>
      </w:r>
      <w:proofErr w:type="spellEnd"/>
      <w:r w:rsidR="00DF33E6" w:rsidRPr="007D4849">
        <w:rPr>
          <w:lang w:val="ru-RU"/>
        </w:rPr>
        <w:t xml:space="preserve">, </w:t>
      </w:r>
      <w:proofErr w:type="spellStart"/>
      <w:r w:rsidR="00DF33E6" w:rsidRPr="007D4849">
        <w:rPr>
          <w:lang w:val="ru-RU"/>
        </w:rPr>
        <w:t>които</w:t>
      </w:r>
      <w:proofErr w:type="spellEnd"/>
      <w:r w:rsidR="00DF33E6" w:rsidRPr="007D4849">
        <w:rPr>
          <w:lang w:val="ru-RU"/>
        </w:rPr>
        <w:t xml:space="preserve"> </w:t>
      </w:r>
      <w:proofErr w:type="spellStart"/>
      <w:r w:rsidR="00DF33E6" w:rsidRPr="007D4849">
        <w:rPr>
          <w:lang w:val="ru-RU"/>
        </w:rPr>
        <w:t>създават</w:t>
      </w:r>
      <w:proofErr w:type="spellEnd"/>
      <w:r w:rsidR="00DF33E6" w:rsidRPr="007D4849">
        <w:rPr>
          <w:lang w:val="ru-RU"/>
        </w:rPr>
        <w:t xml:space="preserve"> </w:t>
      </w:r>
      <w:proofErr w:type="spellStart"/>
      <w:r w:rsidR="00DF33E6" w:rsidRPr="007D4849">
        <w:rPr>
          <w:lang w:val="ru-RU"/>
        </w:rPr>
        <w:t>пазарни</w:t>
      </w:r>
      <w:proofErr w:type="spellEnd"/>
      <w:r w:rsidR="00DF33E6" w:rsidRPr="007D4849">
        <w:rPr>
          <w:lang w:val="ru-RU"/>
        </w:rPr>
        <w:t xml:space="preserve"> </w:t>
      </w:r>
      <w:proofErr w:type="spellStart"/>
      <w:r w:rsidR="00DF33E6" w:rsidRPr="007D4849">
        <w:rPr>
          <w:lang w:val="ru-RU"/>
        </w:rPr>
        <w:t>предимства</w:t>
      </w:r>
      <w:proofErr w:type="spellEnd"/>
      <w:r w:rsidR="00DF33E6" w:rsidRPr="007D4849">
        <w:rPr>
          <w:lang w:val="ru-RU"/>
        </w:rPr>
        <w:t xml:space="preserve"> и при </w:t>
      </w:r>
      <w:proofErr w:type="spellStart"/>
      <w:r w:rsidR="00DF33E6" w:rsidRPr="007D4849">
        <w:rPr>
          <w:lang w:val="ru-RU"/>
        </w:rPr>
        <w:t>това</w:t>
      </w:r>
      <w:proofErr w:type="spellEnd"/>
      <w:r w:rsidR="00DF33E6" w:rsidRPr="007D4849">
        <w:rPr>
          <w:lang w:val="ru-RU"/>
        </w:rPr>
        <w:t xml:space="preserve"> </w:t>
      </w:r>
      <w:proofErr w:type="spellStart"/>
      <w:r w:rsidR="00DF33E6" w:rsidRPr="007D4849">
        <w:rPr>
          <w:lang w:val="ru-RU"/>
        </w:rPr>
        <w:t>повишават</w:t>
      </w:r>
      <w:proofErr w:type="spellEnd"/>
      <w:r w:rsidR="00DF33E6" w:rsidRPr="007D4849">
        <w:rPr>
          <w:lang w:val="ru-RU"/>
        </w:rPr>
        <w:t xml:space="preserve"> </w:t>
      </w:r>
      <w:proofErr w:type="spellStart"/>
      <w:r w:rsidR="00DF33E6" w:rsidRPr="007D4849">
        <w:rPr>
          <w:lang w:val="ru-RU"/>
        </w:rPr>
        <w:t>конкурентоспособността</w:t>
      </w:r>
      <w:proofErr w:type="spellEnd"/>
      <w:r w:rsidR="00DF33E6" w:rsidRPr="007D4849">
        <w:rPr>
          <w:lang w:val="ru-RU"/>
        </w:rPr>
        <w:t xml:space="preserve"> на </w:t>
      </w:r>
      <w:proofErr w:type="spellStart"/>
      <w:r w:rsidR="00DF33E6" w:rsidRPr="007D4849">
        <w:rPr>
          <w:lang w:val="ru-RU"/>
        </w:rPr>
        <w:t>фирмите</w:t>
      </w:r>
      <w:proofErr w:type="spellEnd"/>
      <w:r w:rsidR="00DF33E6" w:rsidRPr="007D4849">
        <w:rPr>
          <w:lang w:val="ru-RU"/>
        </w:rPr>
        <w:t>.</w:t>
      </w:r>
    </w:p>
    <w:p w14:paraId="044A96A2" w14:textId="77777777" w:rsidR="007D4849" w:rsidRPr="007D4849" w:rsidRDefault="007D4849" w:rsidP="00DF33E6">
      <w:pPr>
        <w:jc w:val="both"/>
        <w:rPr>
          <w:lang w:val="ru-RU"/>
        </w:rPr>
      </w:pPr>
    </w:p>
    <w:p w14:paraId="198ED7F8" w14:textId="6875F3B7" w:rsidR="00500B06" w:rsidRPr="007D4849" w:rsidRDefault="002B6C0E" w:rsidP="007D4849">
      <w:pPr>
        <w:jc w:val="both"/>
        <w:rPr>
          <w:rFonts w:eastAsia="Calibri"/>
          <w:snapToGrid/>
          <w:sz w:val="22"/>
          <w:szCs w:val="22"/>
          <w:lang w:val="bg-BG"/>
        </w:rPr>
      </w:pPr>
      <w:r w:rsidRPr="007D4849">
        <w:rPr>
          <w:rFonts w:eastAsia="Calibri"/>
          <w:snapToGrid/>
          <w:sz w:val="22"/>
          <w:szCs w:val="22"/>
          <w:lang w:val="bg-BG"/>
        </w:rPr>
        <w:t>Гарантирана устойчивост - Кандидатът се задължава да гарантира  заетостта на 50% от представителите на целевата група, включени в проекта за период от 6 месеца след приключване на дейностите по проекта</w:t>
      </w:r>
      <w:r w:rsidR="007D4849" w:rsidRPr="007D4849">
        <w:rPr>
          <w:rFonts w:eastAsia="Calibri"/>
          <w:snapToGrid/>
          <w:sz w:val="22"/>
          <w:szCs w:val="22"/>
          <w:lang w:val="bg-BG"/>
        </w:rPr>
        <w:t>, а предназначението на закупеното оборудване следва да се гарантира от кандидата за срок не по-кратък от 3 години от датата на одобрение на окончателния доклад за изпълнение на дейностите по проекта без прекъсване, с изключение на непредвидени обстоятелства.</w:t>
      </w:r>
    </w:p>
    <w:p w14:paraId="3C817B40" w14:textId="77777777" w:rsidR="007D4849" w:rsidRPr="007D4849" w:rsidRDefault="007D4849" w:rsidP="007D4849">
      <w:pPr>
        <w:jc w:val="both"/>
        <w:rPr>
          <w:rFonts w:eastAsia="Calibri"/>
          <w:snapToGrid/>
          <w:sz w:val="22"/>
          <w:szCs w:val="22"/>
          <w:lang w:val="bg-BG"/>
        </w:rPr>
      </w:pPr>
    </w:p>
    <w:p w14:paraId="543632DC" w14:textId="5214504C" w:rsidR="007D4849" w:rsidRPr="007D4849" w:rsidRDefault="007D4849" w:rsidP="007D4849">
      <w:pPr>
        <w:jc w:val="both"/>
        <w:rPr>
          <w:lang w:val="ru-RU"/>
        </w:rPr>
      </w:pPr>
      <w:r w:rsidRPr="007D4849">
        <w:rPr>
          <w:rFonts w:eastAsia="Calibri"/>
          <w:snapToGrid/>
          <w:sz w:val="22"/>
          <w:szCs w:val="22"/>
          <w:lang w:val="bg-BG"/>
        </w:rPr>
        <w:t xml:space="preserve">Малък бизнес – </w:t>
      </w:r>
      <w:proofErr w:type="spellStart"/>
      <w:r w:rsidRPr="007D4849">
        <w:rPr>
          <w:rFonts w:eastAsia="Calibri"/>
          <w:snapToGrid/>
          <w:sz w:val="22"/>
          <w:szCs w:val="22"/>
          <w:lang w:val="bg-BG"/>
        </w:rPr>
        <w:t>микро</w:t>
      </w:r>
      <w:proofErr w:type="spellEnd"/>
      <w:r w:rsidRPr="007D4849">
        <w:rPr>
          <w:rFonts w:eastAsia="Calibri"/>
          <w:snapToGrid/>
          <w:sz w:val="22"/>
          <w:szCs w:val="22"/>
          <w:lang w:val="bg-BG"/>
        </w:rPr>
        <w:t>-  и малки предприятия на територията на Община Марица</w:t>
      </w:r>
      <w:r>
        <w:rPr>
          <w:rFonts w:eastAsia="Calibri"/>
          <w:snapToGrid/>
          <w:sz w:val="22"/>
          <w:szCs w:val="22"/>
          <w:lang w:val="bg-BG"/>
        </w:rPr>
        <w:t>.</w:t>
      </w:r>
    </w:p>
    <w:sectPr w:rsidR="007D4849" w:rsidRPr="007D4849"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D750D" w14:textId="77777777" w:rsidR="00C26797" w:rsidRDefault="00C26797">
      <w:r>
        <w:separator/>
      </w:r>
    </w:p>
  </w:endnote>
  <w:endnote w:type="continuationSeparator" w:id="0">
    <w:p w14:paraId="6BF302AD" w14:textId="77777777" w:rsidR="00C26797" w:rsidRDefault="00C2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B506C" w14:textId="77777777"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end"/>
    </w:r>
  </w:p>
  <w:p w14:paraId="59E92895"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E329" w14:textId="46E481C8"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separate"/>
    </w:r>
    <w:r w:rsidR="00EF5819">
      <w:rPr>
        <w:rStyle w:val="a7"/>
        <w:noProof/>
      </w:rPr>
      <w:t>8</w:t>
    </w:r>
    <w:r>
      <w:rPr>
        <w:rStyle w:val="a7"/>
      </w:rPr>
      <w:fldChar w:fldCharType="end"/>
    </w:r>
  </w:p>
  <w:p w14:paraId="6CAF6AF1"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238A3" w14:textId="77777777" w:rsidR="00C26797" w:rsidRDefault="00C26797">
      <w:r>
        <w:separator/>
      </w:r>
    </w:p>
  </w:footnote>
  <w:footnote w:type="continuationSeparator" w:id="0">
    <w:p w14:paraId="425FCEEC" w14:textId="77777777" w:rsidR="00C26797" w:rsidRDefault="00C26797">
      <w:r>
        <w:continuationSeparator/>
      </w:r>
    </w:p>
  </w:footnote>
  <w:footnote w:id="1">
    <w:p w14:paraId="4B85BFD4"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40C87D9B"/>
    <w:multiLevelType w:val="hybridMultilevel"/>
    <w:tmpl w:val="0944DE0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59A6414"/>
    <w:multiLevelType w:val="multilevel"/>
    <w:tmpl w:val="4E1CE7C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2"/>
  </w:num>
  <w:num w:numId="3">
    <w:abstractNumId w:val="3"/>
  </w:num>
  <w:num w:numId="4">
    <w:abstractNumId w:val="21"/>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3"/>
  </w:num>
  <w:num w:numId="14">
    <w:abstractNumId w:val="8"/>
  </w:num>
  <w:num w:numId="15">
    <w:abstractNumId w:val="19"/>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8"/>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114"/>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632"/>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4E7"/>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C7F"/>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4889"/>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2A5"/>
    <w:rsid w:val="00157D6C"/>
    <w:rsid w:val="00161611"/>
    <w:rsid w:val="00161C59"/>
    <w:rsid w:val="00162046"/>
    <w:rsid w:val="001625EA"/>
    <w:rsid w:val="00163AF9"/>
    <w:rsid w:val="0016480B"/>
    <w:rsid w:val="00164C78"/>
    <w:rsid w:val="001656D7"/>
    <w:rsid w:val="00165D7B"/>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56485"/>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8687C"/>
    <w:rsid w:val="00290204"/>
    <w:rsid w:val="00290893"/>
    <w:rsid w:val="00295CA9"/>
    <w:rsid w:val="002965CC"/>
    <w:rsid w:val="00296E3A"/>
    <w:rsid w:val="00297C1D"/>
    <w:rsid w:val="002A13CC"/>
    <w:rsid w:val="002A3FC9"/>
    <w:rsid w:val="002A466B"/>
    <w:rsid w:val="002A505C"/>
    <w:rsid w:val="002A6E02"/>
    <w:rsid w:val="002B0900"/>
    <w:rsid w:val="002B1BCC"/>
    <w:rsid w:val="002B38FE"/>
    <w:rsid w:val="002B3D21"/>
    <w:rsid w:val="002B4C79"/>
    <w:rsid w:val="002B54EE"/>
    <w:rsid w:val="002B5A8A"/>
    <w:rsid w:val="002B61E2"/>
    <w:rsid w:val="002B6C0E"/>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3BB6"/>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544A"/>
    <w:rsid w:val="00367687"/>
    <w:rsid w:val="0037042F"/>
    <w:rsid w:val="003711E8"/>
    <w:rsid w:val="00371B17"/>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AB2"/>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3FA"/>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359A"/>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B2E"/>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3BBC"/>
    <w:rsid w:val="00713F14"/>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70566"/>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1BAD"/>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4849"/>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7F7D5C"/>
    <w:rsid w:val="00800A29"/>
    <w:rsid w:val="00800BFE"/>
    <w:rsid w:val="00800E7E"/>
    <w:rsid w:val="00804D67"/>
    <w:rsid w:val="00807A20"/>
    <w:rsid w:val="00807D5F"/>
    <w:rsid w:val="008101EC"/>
    <w:rsid w:val="008107C3"/>
    <w:rsid w:val="008126B5"/>
    <w:rsid w:val="00814FE5"/>
    <w:rsid w:val="008152FD"/>
    <w:rsid w:val="00815618"/>
    <w:rsid w:val="00816336"/>
    <w:rsid w:val="00817487"/>
    <w:rsid w:val="008225FD"/>
    <w:rsid w:val="008255E1"/>
    <w:rsid w:val="00825718"/>
    <w:rsid w:val="00825817"/>
    <w:rsid w:val="00826A43"/>
    <w:rsid w:val="00832F94"/>
    <w:rsid w:val="008356F1"/>
    <w:rsid w:val="00836816"/>
    <w:rsid w:val="00837CA7"/>
    <w:rsid w:val="00840450"/>
    <w:rsid w:val="0084234D"/>
    <w:rsid w:val="00842C03"/>
    <w:rsid w:val="00842C5F"/>
    <w:rsid w:val="008438AD"/>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48E7"/>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B5E"/>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3EE0"/>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2623"/>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523"/>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6797"/>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4BD6"/>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CF7A6E"/>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3E6"/>
    <w:rsid w:val="00DF3541"/>
    <w:rsid w:val="00DF5579"/>
    <w:rsid w:val="00DF613C"/>
    <w:rsid w:val="00DF6926"/>
    <w:rsid w:val="00E02FAD"/>
    <w:rsid w:val="00E03C27"/>
    <w:rsid w:val="00E03ED3"/>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470D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5819"/>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1EE8"/>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C2F"/>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42C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sid w:val="007A1BA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34"/>
    <w:qFormat/>
    <w:rsid w:val="003704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807817">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85B14-800A-4754-9091-4E59B182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2160</Words>
  <Characters>12314</Characters>
  <Application>Microsoft Office Word</Application>
  <DocSecurity>0</DocSecurity>
  <Lines>102</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14446</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27</cp:revision>
  <cp:lastPrinted>2016-09-10T11:56:00Z</cp:lastPrinted>
  <dcterms:created xsi:type="dcterms:W3CDTF">2017-07-03T12:49:00Z</dcterms:created>
  <dcterms:modified xsi:type="dcterms:W3CDTF">2018-06-27T10:30:00Z</dcterms:modified>
</cp:coreProperties>
</file>